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1FF3" w:rsidRDefault="00391FF3">
      <w:pPr>
        <w:widowControl w:val="0"/>
        <w:pBdr>
          <w:bottom w:val="single" w:sz="48" w:space="0" w:color="000000"/>
        </w:pBdr>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sz w:val="26"/>
          <w:szCs w:val="26"/>
        </w:rPr>
        <w:t>Chapter 1 NON-Multiple Choice</w:t>
      </w:r>
    </w:p>
    <w:p w:rsidR="00391FF3" w:rsidRDefault="00391FF3">
      <w:pPr>
        <w:widowControl w:val="0"/>
        <w:suppressAutoHyphens/>
        <w:autoSpaceDE w:val="0"/>
        <w:autoSpaceDN w:val="0"/>
        <w:adjustRightInd w:val="0"/>
        <w:spacing w:after="0" w:line="240" w:lineRule="auto"/>
        <w:rPr>
          <w:rFonts w:ascii="Times New Roman" w:hAnsi="Times New Roman"/>
          <w:color w:val="000000"/>
          <w:sz w:val="36"/>
          <w:szCs w:val="36"/>
        </w:rPr>
      </w:pPr>
    </w:p>
    <w:p w:rsidR="00391FF3" w:rsidRDefault="00391FF3">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COMPLETION</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____________________, meaning soul, and ____________________, referring to the study of a subject, are the two Greek roots that were put together to define this discipline.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Psyche; logos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750B27">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____________________ was based on the notion that the task of psychology is to investigate how the elements of consciousness are related to each other.</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Structuralism</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750B27">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____________________ is based on the belief that psychology should investigate the purpose of consciousness.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Functionalism</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750B27">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sidR="00750B27">
        <w:rPr>
          <w:rFonts w:ascii="Times New Roman" w:hAnsi="Times New Roman"/>
          <w:color w:val="000000"/>
        </w:rPr>
        <w:t>s Early History</w:t>
      </w:r>
      <w:r w:rsidR="00750B27">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The idea that psychology should only study observable events is the cornerstone of the school of psychology known as ____________________.</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behaviorism</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750B27">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B. F. Skinner</w:t>
      </w:r>
      <w:r w:rsidR="00907E0A">
        <w:rPr>
          <w:rFonts w:ascii="Times New Roman" w:hAnsi="Times New Roman"/>
          <w:color w:val="000000"/>
        </w:rPr>
        <w:t>’</w:t>
      </w:r>
      <w:r>
        <w:rPr>
          <w:rFonts w:ascii="Times New Roman" w:hAnsi="Times New Roman"/>
          <w:color w:val="000000"/>
        </w:rPr>
        <w:t xml:space="preserve">s conclusion that </w:t>
      </w:r>
      <w:r w:rsidR="00907E0A">
        <w:rPr>
          <w:rFonts w:ascii="Times New Roman" w:hAnsi="Times New Roman"/>
          <w:color w:val="000000"/>
        </w:rPr>
        <w:t>“</w:t>
      </w:r>
      <w:r>
        <w:rPr>
          <w:rFonts w:ascii="Times New Roman" w:hAnsi="Times New Roman"/>
          <w:color w:val="000000"/>
        </w:rPr>
        <w:t>free will is an illusion</w:t>
      </w:r>
      <w:r w:rsidR="00907E0A">
        <w:rPr>
          <w:rFonts w:ascii="Times New Roman" w:hAnsi="Times New Roman"/>
          <w:color w:val="000000"/>
        </w:rPr>
        <w:t>”</w:t>
      </w:r>
      <w:r>
        <w:rPr>
          <w:rFonts w:ascii="Times New Roman" w:hAnsi="Times New Roman"/>
          <w:color w:val="000000"/>
        </w:rPr>
        <w:t xml:space="preserve"> was based on his belief that people are under the control of their ____________________.</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environment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750B27">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Unlike the behaviorists, Abraham Maslow and other humanists take a(n) ____________________ view of human nature and maintain that people are not pawns of their animal heritage or environmental nature.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optimistic</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B96E30">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The first applied arm of psychology to emerge was ____________________ psychology.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clinical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B96E30">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Advocates of the ____________________ perspective maintain that much of human and animal behavior can be explained in terms of the bodily structures and biochemical processes that allow organisms to behave.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biological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B96E30">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Advocates of the ____________________ perspective argue that people</w:t>
      </w:r>
      <w:r w:rsidR="00907E0A">
        <w:rPr>
          <w:rFonts w:ascii="Times New Roman" w:hAnsi="Times New Roman"/>
          <w:color w:val="000000"/>
        </w:rPr>
        <w:t>’</w:t>
      </w:r>
      <w:r>
        <w:rPr>
          <w:rFonts w:ascii="Times New Roman" w:hAnsi="Times New Roman"/>
          <w:color w:val="000000"/>
        </w:rPr>
        <w:t>s manipulations of mental images surely influence how they behave.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cognitive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B96E30">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Examining behavior in terms of its adaptive value for a given species over a number of generations is consistent with the ____________________ approach to psychology.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evolutionary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8900E2">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Psychology is both the ____________________ that studies behavior and the physiological and cognitive processes that underlie it, and the ____________________ that applies the accumulated knowledge to practical problems.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science; profession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CA42DC">
        <w:rPr>
          <w:rFonts w:ascii="Times New Roman" w:hAnsi="Times New Roman"/>
          <w:color w:val="000000"/>
        </w:rPr>
        <w:t xml:space="preserve">1.3 </w:t>
      </w:r>
      <w:r>
        <w:rPr>
          <w:rFonts w:ascii="Times New Roman" w:hAnsi="Times New Roman"/>
          <w:color w:val="000000"/>
        </w:rPr>
        <w:t>Psychology Today: Vigorous and Diversified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12.</w:t>
      </w:r>
      <w:r>
        <w:rPr>
          <w:rFonts w:ascii="Times New Roman" w:hAnsi="Times New Roman"/>
          <w:color w:val="000000"/>
        </w:rPr>
        <w:tab/>
        <w:t>A psychologist who studies attitude formation and change would probably be considered a(n) ____________________ psychologist.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social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CA42DC">
        <w:rPr>
          <w:rFonts w:ascii="Times New Roman" w:hAnsi="Times New Roman"/>
          <w:color w:val="000000"/>
        </w:rPr>
        <w:t xml:space="preserve">1.3 </w:t>
      </w:r>
      <w:r>
        <w:rPr>
          <w:rFonts w:ascii="Times New Roman" w:hAnsi="Times New Roman"/>
          <w:color w:val="000000"/>
        </w:rPr>
        <w:t>Psychology Today: Vigorous and Diversified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13.</w:t>
      </w:r>
      <w:r>
        <w:rPr>
          <w:rFonts w:ascii="Times New Roman" w:hAnsi="Times New Roman"/>
          <w:color w:val="000000"/>
        </w:rPr>
        <w:tab/>
        <w:t>A psychologist who studies higher mental processes such as memory, reasoning, and problem-solving, would probably be considered a(n) ____________________ psychologist.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cognitive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CA42DC">
        <w:rPr>
          <w:rFonts w:ascii="Times New Roman" w:hAnsi="Times New Roman"/>
          <w:color w:val="000000"/>
        </w:rPr>
        <w:t xml:space="preserve">1.3 </w:t>
      </w:r>
      <w:r>
        <w:rPr>
          <w:rFonts w:ascii="Times New Roman" w:hAnsi="Times New Roman"/>
          <w:color w:val="000000"/>
        </w:rPr>
        <w:t>Psychology Today: Vigorous and Diversified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14.</w:t>
      </w:r>
      <w:r>
        <w:rPr>
          <w:rFonts w:ascii="Times New Roman" w:hAnsi="Times New Roman"/>
          <w:color w:val="000000"/>
        </w:rPr>
        <w:tab/>
        <w:t>____________________ is a branch of medicine that is concerned with the diagnosis and treatment of psychological problems.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Psychiatry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CA42DC">
        <w:rPr>
          <w:rFonts w:ascii="Times New Roman" w:hAnsi="Times New Roman"/>
          <w:color w:val="000000"/>
        </w:rPr>
        <w:t xml:space="preserve">1.3 </w:t>
      </w:r>
      <w:r>
        <w:rPr>
          <w:rFonts w:ascii="Times New Roman" w:hAnsi="Times New Roman"/>
          <w:color w:val="000000"/>
        </w:rPr>
        <w:t>Psychology Today: Vigorous and Diversified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15.</w:t>
      </w:r>
      <w:r>
        <w:rPr>
          <w:rFonts w:ascii="Times New Roman" w:hAnsi="Times New Roman"/>
          <w:color w:val="000000"/>
        </w:rPr>
        <w:tab/>
        <w:t>Industrial/organizational psychologists can often be found running ____________________ departments.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human resources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914D9E">
        <w:rPr>
          <w:rFonts w:ascii="Times New Roman" w:hAnsi="Times New Roman"/>
          <w:color w:val="000000"/>
        </w:rPr>
        <w:t xml:space="preserve">1.3 </w:t>
      </w:r>
      <w:r>
        <w:rPr>
          <w:rFonts w:ascii="Times New Roman" w:hAnsi="Times New Roman"/>
          <w:color w:val="000000"/>
        </w:rPr>
        <w:t>Psychology Today: Vigorous and Diversified</w:t>
      </w: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16.</w:t>
      </w:r>
      <w:r>
        <w:rPr>
          <w:rFonts w:ascii="Times New Roman" w:hAnsi="Times New Roman"/>
          <w:color w:val="000000"/>
        </w:rPr>
        <w:tab/>
        <w:t>When we say that psychology is ____________________, we refer to the fact that its conclusions are based on direct observation rather than on reasoning and speculation.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empirical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672E50">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17.</w:t>
      </w:r>
      <w:r>
        <w:rPr>
          <w:rFonts w:ascii="Times New Roman" w:hAnsi="Times New Roman"/>
          <w:color w:val="000000"/>
        </w:rPr>
        <w:tab/>
        <w:t>Apparently unrelated observations can sometimes be linked together and explained through the use of a well-constructed ____________________.</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theory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672E50">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18.</w:t>
      </w:r>
      <w:r>
        <w:rPr>
          <w:rFonts w:ascii="Times New Roman" w:hAnsi="Times New Roman"/>
          <w:color w:val="000000"/>
        </w:rPr>
        <w:tab/>
        <w:t>The fact that trends, issues, and values in society have influenced psychology</w:t>
      </w:r>
      <w:r w:rsidR="00907E0A">
        <w:rPr>
          <w:rFonts w:ascii="Times New Roman" w:hAnsi="Times New Roman"/>
          <w:color w:val="000000"/>
        </w:rPr>
        <w:t>’</w:t>
      </w:r>
      <w:r>
        <w:rPr>
          <w:rFonts w:ascii="Times New Roman" w:hAnsi="Times New Roman"/>
          <w:color w:val="000000"/>
        </w:rPr>
        <w:t>s evolution illustrates that psychology develops in a(n) ____________________ context.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r>
      <w:proofErr w:type="spellStart"/>
      <w:r>
        <w:rPr>
          <w:rFonts w:ascii="Times New Roman" w:hAnsi="Times New Roman"/>
          <w:color w:val="000000"/>
        </w:rPr>
        <w:t>sociohistorical</w:t>
      </w:r>
      <w:proofErr w:type="spellEnd"/>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672E50">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19.</w:t>
      </w:r>
      <w:r>
        <w:rPr>
          <w:rFonts w:ascii="Times New Roman" w:hAnsi="Times New Roman"/>
          <w:color w:val="000000"/>
        </w:rPr>
        <w:tab/>
        <w:t xml:space="preserve">____________________ includes </w:t>
      </w:r>
      <w:del w:id="0" w:author="Jeff" w:date="2015-05-14T05:53:00Z">
        <w:r w:rsidDel="00672E50">
          <w:rPr>
            <w:rFonts w:ascii="Times New Roman" w:hAnsi="Times New Roman"/>
            <w:color w:val="000000"/>
          </w:rPr>
          <w:delText xml:space="preserve">socially </w:delText>
        </w:r>
      </w:del>
      <w:r>
        <w:rPr>
          <w:rFonts w:ascii="Times New Roman" w:hAnsi="Times New Roman"/>
          <w:color w:val="000000"/>
        </w:rPr>
        <w:t>shared values and norms that are transmitted across generations.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Culture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672E50">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20.</w:t>
      </w:r>
      <w:r>
        <w:rPr>
          <w:rFonts w:ascii="Times New Roman" w:hAnsi="Times New Roman"/>
          <w:color w:val="000000"/>
        </w:rPr>
        <w:tab/>
        <w:t>Contemporary psychologists generally find that behavior is governed by a complex network of interacting factors, illustrating the ____________________ causation of behavior.</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multifactorial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672E50">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21.</w:t>
      </w:r>
      <w:r>
        <w:rPr>
          <w:rFonts w:ascii="Times New Roman" w:hAnsi="Times New Roman"/>
          <w:color w:val="000000"/>
        </w:rPr>
        <w:tab/>
        <w:t>According to modern cognitive psychologists, critical thinking has two main components: the cognitive component and the ____________________ component.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t>
      </w:r>
      <w:r>
        <w:rPr>
          <w:rFonts w:ascii="Times New Roman" w:hAnsi="Times New Roman"/>
          <w:color w:val="000000"/>
        </w:rPr>
        <w:tab/>
        <w:t>emotional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6180B">
        <w:rPr>
          <w:rFonts w:ascii="Times New Roman" w:hAnsi="Times New Roman"/>
          <w:color w:val="000000"/>
        </w:rPr>
        <w:t xml:space="preserve">1.6 </w:t>
      </w:r>
      <w:r>
        <w:rPr>
          <w:rFonts w:ascii="Times New Roman" w:hAnsi="Times New Roman"/>
          <w:color w:val="000000"/>
        </w:rPr>
        <w:t>Critical Thinking Application: Developing Critical Thinking Skills</w:t>
      </w:r>
    </w:p>
    <w:p w:rsidR="00391FF3" w:rsidRDefault="00391FF3">
      <w:pPr>
        <w:widowControl w:val="0"/>
        <w:suppressAutoHyphens/>
        <w:autoSpaceDE w:val="0"/>
        <w:autoSpaceDN w:val="0"/>
        <w:adjustRightInd w:val="0"/>
        <w:spacing w:after="0" w:line="240" w:lineRule="auto"/>
        <w:rPr>
          <w:rFonts w:ascii="Times New Roman" w:hAnsi="Times New Roman"/>
          <w:color w:val="000000"/>
          <w:sz w:val="36"/>
          <w:szCs w:val="36"/>
        </w:rPr>
      </w:pPr>
    </w:p>
    <w:p w:rsidR="00391FF3" w:rsidDel="00914D9E" w:rsidRDefault="00391FF3">
      <w:pPr>
        <w:widowControl w:val="0"/>
        <w:suppressAutoHyphens/>
        <w:autoSpaceDE w:val="0"/>
        <w:autoSpaceDN w:val="0"/>
        <w:adjustRightInd w:val="0"/>
        <w:spacing w:after="0" w:line="240" w:lineRule="auto"/>
        <w:ind w:left="-630"/>
        <w:rPr>
          <w:del w:id="1" w:author="Jeff" w:date="2015-05-14T06:02:00Z"/>
          <w:rFonts w:ascii="Times New Roman" w:hAnsi="Times New Roman"/>
          <w:color w:val="000000"/>
          <w:sz w:val="2"/>
          <w:szCs w:val="2"/>
        </w:rPr>
      </w:pPr>
      <w:del w:id="2" w:author="Jeff" w:date="2015-05-14T06:02:00Z">
        <w:r w:rsidDel="00914D9E">
          <w:rPr>
            <w:rFonts w:ascii="Times New Roman" w:hAnsi="Times New Roman"/>
            <w:b/>
            <w:bCs/>
            <w:color w:val="000000"/>
          </w:rPr>
          <w:delText>TRUE/FALSE</w:delText>
        </w:r>
      </w:del>
    </w:p>
    <w:p w:rsidR="00391FF3" w:rsidDel="00914D9E" w:rsidRDefault="00391FF3">
      <w:pPr>
        <w:widowControl w:val="0"/>
        <w:suppressAutoHyphens/>
        <w:autoSpaceDE w:val="0"/>
        <w:autoSpaceDN w:val="0"/>
        <w:adjustRightInd w:val="0"/>
        <w:spacing w:after="0" w:line="240" w:lineRule="auto"/>
        <w:rPr>
          <w:del w:id="3"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4" w:author="Jeff" w:date="2015-05-14T06:02:00Z"/>
          <w:rFonts w:ascii="Times New Roman" w:hAnsi="Times New Roman"/>
          <w:color w:val="000000"/>
          <w:sz w:val="2"/>
          <w:szCs w:val="2"/>
        </w:rPr>
      </w:pPr>
      <w:del w:id="5" w:author="Jeff" w:date="2015-05-14T06:02:00Z">
        <w:r w:rsidDel="00914D9E">
          <w:rPr>
            <w:rFonts w:ascii="Times New Roman" w:hAnsi="Times New Roman"/>
            <w:color w:val="000000"/>
          </w:rPr>
          <w:tab/>
          <w:delText>1.</w:delText>
        </w:r>
        <w:r w:rsidDel="00914D9E">
          <w:rPr>
            <w:rFonts w:ascii="Times New Roman" w:hAnsi="Times New Roman"/>
            <w:color w:val="000000"/>
          </w:rPr>
          <w:tab/>
          <w:delText>According to Wilhelm Wundt, psychology</w:delText>
        </w:r>
        <w:r w:rsidR="00907E0A" w:rsidDel="00914D9E">
          <w:rPr>
            <w:rFonts w:ascii="Times New Roman" w:hAnsi="Times New Roman"/>
            <w:color w:val="000000"/>
          </w:rPr>
          <w:delText>’</w:delText>
        </w:r>
        <w:r w:rsidDel="00914D9E">
          <w:rPr>
            <w:rFonts w:ascii="Times New Roman" w:hAnsi="Times New Roman"/>
            <w:color w:val="000000"/>
          </w:rPr>
          <w:delText>s primary focus should be the scientific study of consciousness.</w:delText>
        </w:r>
      </w:del>
    </w:p>
    <w:p w:rsidR="00391FF3" w:rsidDel="00914D9E" w:rsidRDefault="00391FF3">
      <w:pPr>
        <w:widowControl w:val="0"/>
        <w:suppressAutoHyphens/>
        <w:autoSpaceDE w:val="0"/>
        <w:autoSpaceDN w:val="0"/>
        <w:adjustRightInd w:val="0"/>
        <w:spacing w:after="1" w:line="240" w:lineRule="auto"/>
        <w:rPr>
          <w:del w:id="6"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7" w:author="Jeff" w:date="2015-05-14T06:02:00Z"/>
          <w:rFonts w:ascii="Times New Roman" w:hAnsi="Times New Roman"/>
          <w:color w:val="000000"/>
        </w:rPr>
      </w:pPr>
      <w:del w:id="8"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9" w:author="Jeff" w:date="2015-05-14T06:02:00Z"/>
          <w:rFonts w:ascii="Times New Roman" w:hAnsi="Times New Roman"/>
          <w:color w:val="000000"/>
          <w:sz w:val="2"/>
          <w:szCs w:val="2"/>
        </w:rPr>
      </w:pPr>
      <w:del w:id="10" w:author="Jeff" w:date="2015-05-14T06:02:00Z">
        <w:r w:rsidDel="00914D9E">
          <w:rPr>
            <w:rFonts w:ascii="Times New Roman" w:hAnsi="Times New Roman"/>
            <w:color w:val="000000"/>
          </w:rPr>
          <w:delText>OBJ:</w:delText>
        </w:r>
        <w:r w:rsidDel="00914D9E">
          <w:rPr>
            <w:rFonts w:ascii="Times New Roman" w:hAnsi="Times New Roman"/>
            <w:color w:val="000000"/>
          </w:rPr>
          <w:tab/>
          <w:delText>1.1</w:delText>
        </w:r>
      </w:del>
    </w:p>
    <w:p w:rsidR="00391FF3" w:rsidDel="00914D9E" w:rsidRDefault="00391FF3">
      <w:pPr>
        <w:widowControl w:val="0"/>
        <w:suppressAutoHyphens/>
        <w:autoSpaceDE w:val="0"/>
        <w:autoSpaceDN w:val="0"/>
        <w:adjustRightInd w:val="0"/>
        <w:spacing w:after="0" w:line="240" w:lineRule="auto"/>
        <w:rPr>
          <w:del w:id="11"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2" w:author="Jeff" w:date="2015-05-14T06:02:00Z"/>
          <w:rFonts w:ascii="Times New Roman" w:hAnsi="Times New Roman"/>
          <w:color w:val="000000"/>
          <w:sz w:val="2"/>
          <w:szCs w:val="2"/>
        </w:rPr>
      </w:pPr>
      <w:del w:id="13" w:author="Jeff" w:date="2015-05-14T06:02:00Z">
        <w:r w:rsidDel="00914D9E">
          <w:rPr>
            <w:rFonts w:ascii="Times New Roman" w:hAnsi="Times New Roman"/>
            <w:color w:val="000000"/>
          </w:rPr>
          <w:tab/>
          <w:delText>2.</w:delText>
        </w:r>
        <w:r w:rsidDel="00914D9E">
          <w:rPr>
            <w:rFonts w:ascii="Times New Roman" w:hAnsi="Times New Roman"/>
            <w:color w:val="000000"/>
          </w:rPr>
          <w:tab/>
          <w:delText>Wilhelm Wundt established the first American psychological research laboratory at Johns Hopkins University.</w:delText>
        </w:r>
      </w:del>
    </w:p>
    <w:p w:rsidR="00391FF3" w:rsidDel="00914D9E" w:rsidRDefault="00391FF3">
      <w:pPr>
        <w:widowControl w:val="0"/>
        <w:suppressAutoHyphens/>
        <w:autoSpaceDE w:val="0"/>
        <w:autoSpaceDN w:val="0"/>
        <w:adjustRightInd w:val="0"/>
        <w:spacing w:after="1" w:line="240" w:lineRule="auto"/>
        <w:rPr>
          <w:del w:id="14"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5" w:author="Jeff" w:date="2015-05-14T06:02:00Z"/>
          <w:rFonts w:ascii="Times New Roman" w:hAnsi="Times New Roman"/>
          <w:color w:val="000000"/>
        </w:rPr>
      </w:pPr>
      <w:del w:id="16"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7" w:author="Jeff" w:date="2015-05-14T06:02:00Z"/>
          <w:rFonts w:ascii="Times New Roman" w:hAnsi="Times New Roman"/>
          <w:color w:val="000000"/>
          <w:sz w:val="2"/>
          <w:szCs w:val="2"/>
        </w:rPr>
      </w:pPr>
      <w:del w:id="18" w:author="Jeff" w:date="2015-05-14T06:02:00Z">
        <w:r w:rsidDel="00914D9E">
          <w:rPr>
            <w:rFonts w:ascii="Times New Roman" w:hAnsi="Times New Roman"/>
            <w:color w:val="000000"/>
          </w:rPr>
          <w:delText>OBJ:</w:delText>
        </w:r>
        <w:r w:rsidDel="00914D9E">
          <w:rPr>
            <w:rFonts w:ascii="Times New Roman" w:hAnsi="Times New Roman"/>
            <w:color w:val="000000"/>
          </w:rPr>
          <w:tab/>
          <w:delText>1.1</w:delText>
        </w:r>
      </w:del>
    </w:p>
    <w:p w:rsidR="00391FF3" w:rsidDel="00914D9E" w:rsidRDefault="00391FF3">
      <w:pPr>
        <w:widowControl w:val="0"/>
        <w:suppressAutoHyphens/>
        <w:autoSpaceDE w:val="0"/>
        <w:autoSpaceDN w:val="0"/>
        <w:adjustRightInd w:val="0"/>
        <w:spacing w:after="0" w:line="240" w:lineRule="auto"/>
        <w:rPr>
          <w:del w:id="19"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20" w:author="Jeff" w:date="2015-05-14T06:02:00Z"/>
          <w:rFonts w:ascii="Times New Roman" w:hAnsi="Times New Roman"/>
          <w:color w:val="000000"/>
          <w:sz w:val="2"/>
          <w:szCs w:val="2"/>
        </w:rPr>
      </w:pPr>
      <w:del w:id="21" w:author="Jeff" w:date="2015-05-14T06:02:00Z">
        <w:r w:rsidDel="00914D9E">
          <w:rPr>
            <w:rFonts w:ascii="Times New Roman" w:hAnsi="Times New Roman"/>
            <w:color w:val="000000"/>
          </w:rPr>
          <w:tab/>
          <w:delText>3.</w:delText>
        </w:r>
        <w:r w:rsidDel="00914D9E">
          <w:rPr>
            <w:rFonts w:ascii="Times New Roman" w:hAnsi="Times New Roman"/>
            <w:color w:val="000000"/>
          </w:rPr>
          <w:tab/>
          <w:delText>Edward Titchener and other structuralists argued that the task of psychology was to study the basic elements of consciousness and how the elements were interrelated.</w:delText>
        </w:r>
      </w:del>
    </w:p>
    <w:p w:rsidR="00391FF3" w:rsidDel="00914D9E" w:rsidRDefault="00391FF3">
      <w:pPr>
        <w:widowControl w:val="0"/>
        <w:suppressAutoHyphens/>
        <w:autoSpaceDE w:val="0"/>
        <w:autoSpaceDN w:val="0"/>
        <w:adjustRightInd w:val="0"/>
        <w:spacing w:after="1" w:line="240" w:lineRule="auto"/>
        <w:rPr>
          <w:del w:id="22"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23" w:author="Jeff" w:date="2015-05-14T06:02:00Z"/>
          <w:rFonts w:ascii="Times New Roman" w:hAnsi="Times New Roman"/>
          <w:color w:val="000000"/>
        </w:rPr>
      </w:pPr>
      <w:del w:id="24"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25" w:author="Jeff" w:date="2015-05-14T06:02:00Z"/>
          <w:rFonts w:ascii="Times New Roman" w:hAnsi="Times New Roman"/>
          <w:color w:val="000000"/>
          <w:sz w:val="2"/>
          <w:szCs w:val="2"/>
        </w:rPr>
      </w:pPr>
      <w:del w:id="26" w:author="Jeff" w:date="2015-05-14T06:02:00Z">
        <w:r w:rsidDel="00914D9E">
          <w:rPr>
            <w:rFonts w:ascii="Times New Roman" w:hAnsi="Times New Roman"/>
            <w:color w:val="000000"/>
          </w:rPr>
          <w:delText>OBJ:</w:delText>
        </w:r>
        <w:r w:rsidDel="00914D9E">
          <w:rPr>
            <w:rFonts w:ascii="Times New Roman" w:hAnsi="Times New Roman"/>
            <w:color w:val="000000"/>
          </w:rPr>
          <w:tab/>
          <w:delText>1.1</w:delText>
        </w:r>
      </w:del>
    </w:p>
    <w:p w:rsidR="00391FF3" w:rsidDel="00914D9E" w:rsidRDefault="00391FF3">
      <w:pPr>
        <w:widowControl w:val="0"/>
        <w:suppressAutoHyphens/>
        <w:autoSpaceDE w:val="0"/>
        <w:autoSpaceDN w:val="0"/>
        <w:adjustRightInd w:val="0"/>
        <w:spacing w:after="0" w:line="240" w:lineRule="auto"/>
        <w:rPr>
          <w:del w:id="27"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28" w:author="Jeff" w:date="2015-05-14T06:02:00Z"/>
          <w:rFonts w:ascii="Times New Roman" w:hAnsi="Times New Roman"/>
          <w:color w:val="000000"/>
          <w:sz w:val="2"/>
          <w:szCs w:val="2"/>
        </w:rPr>
      </w:pPr>
      <w:del w:id="29" w:author="Jeff" w:date="2015-05-14T06:02:00Z">
        <w:r w:rsidDel="00914D9E">
          <w:rPr>
            <w:rFonts w:ascii="Times New Roman" w:hAnsi="Times New Roman"/>
            <w:color w:val="000000"/>
          </w:rPr>
          <w:tab/>
          <w:delText>4.</w:delText>
        </w:r>
        <w:r w:rsidDel="00914D9E">
          <w:rPr>
            <w:rFonts w:ascii="Times New Roman" w:hAnsi="Times New Roman"/>
            <w:color w:val="000000"/>
          </w:rPr>
          <w:tab/>
          <w:delText>Functionalists relied heavily on the method of introspection to understand the nature and function of conscious processes.</w:delText>
        </w:r>
      </w:del>
    </w:p>
    <w:p w:rsidR="00391FF3" w:rsidDel="00914D9E" w:rsidRDefault="00391FF3">
      <w:pPr>
        <w:widowControl w:val="0"/>
        <w:suppressAutoHyphens/>
        <w:autoSpaceDE w:val="0"/>
        <w:autoSpaceDN w:val="0"/>
        <w:adjustRightInd w:val="0"/>
        <w:spacing w:after="1" w:line="240" w:lineRule="auto"/>
        <w:rPr>
          <w:del w:id="30"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31" w:author="Jeff" w:date="2015-05-14T06:02:00Z"/>
          <w:rFonts w:ascii="Times New Roman" w:hAnsi="Times New Roman"/>
          <w:color w:val="000000"/>
        </w:rPr>
      </w:pPr>
      <w:del w:id="32"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33" w:author="Jeff" w:date="2015-05-14T06:02:00Z"/>
          <w:rFonts w:ascii="Times New Roman" w:hAnsi="Times New Roman"/>
          <w:color w:val="000000"/>
          <w:sz w:val="2"/>
          <w:szCs w:val="2"/>
        </w:rPr>
      </w:pPr>
      <w:del w:id="34" w:author="Jeff" w:date="2015-05-14T06:02:00Z">
        <w:r w:rsidDel="00914D9E">
          <w:rPr>
            <w:rFonts w:ascii="Times New Roman" w:hAnsi="Times New Roman"/>
            <w:color w:val="000000"/>
          </w:rPr>
          <w:delText>OBJ:</w:delText>
        </w:r>
        <w:r w:rsidDel="00914D9E">
          <w:rPr>
            <w:rFonts w:ascii="Times New Roman" w:hAnsi="Times New Roman"/>
            <w:color w:val="000000"/>
          </w:rPr>
          <w:tab/>
          <w:delText>1.1</w:delText>
        </w:r>
      </w:del>
    </w:p>
    <w:p w:rsidR="00391FF3" w:rsidDel="00914D9E" w:rsidRDefault="00391FF3">
      <w:pPr>
        <w:widowControl w:val="0"/>
        <w:suppressAutoHyphens/>
        <w:autoSpaceDE w:val="0"/>
        <w:autoSpaceDN w:val="0"/>
        <w:adjustRightInd w:val="0"/>
        <w:spacing w:after="0" w:line="240" w:lineRule="auto"/>
        <w:rPr>
          <w:del w:id="35"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36" w:author="Jeff" w:date="2015-05-14T06:02:00Z"/>
          <w:rFonts w:ascii="Times New Roman" w:hAnsi="Times New Roman"/>
          <w:color w:val="000000"/>
          <w:sz w:val="2"/>
          <w:szCs w:val="2"/>
        </w:rPr>
      </w:pPr>
      <w:del w:id="37" w:author="Jeff" w:date="2015-05-14T06:02:00Z">
        <w:r w:rsidDel="00914D9E">
          <w:rPr>
            <w:rFonts w:ascii="Times New Roman" w:hAnsi="Times New Roman"/>
            <w:color w:val="000000"/>
          </w:rPr>
          <w:tab/>
          <w:delText>5.</w:delText>
        </w:r>
        <w:r w:rsidDel="00914D9E">
          <w:rPr>
            <w:rFonts w:ascii="Times New Roman" w:hAnsi="Times New Roman"/>
            <w:color w:val="000000"/>
          </w:rPr>
          <w:tab/>
          <w:delText>Sigmund Freud maintained that seemingly meaningless slips of the tongue often reveal people</w:delText>
        </w:r>
        <w:r w:rsidR="00907E0A" w:rsidDel="00914D9E">
          <w:rPr>
            <w:rFonts w:ascii="Times New Roman" w:hAnsi="Times New Roman"/>
            <w:color w:val="000000"/>
          </w:rPr>
          <w:delText>’</w:delText>
        </w:r>
        <w:r w:rsidDel="00914D9E">
          <w:rPr>
            <w:rFonts w:ascii="Times New Roman" w:hAnsi="Times New Roman"/>
            <w:color w:val="000000"/>
          </w:rPr>
          <w:delText>s true feelings.</w:delText>
        </w:r>
      </w:del>
    </w:p>
    <w:p w:rsidR="00391FF3" w:rsidDel="00914D9E" w:rsidRDefault="00391FF3">
      <w:pPr>
        <w:widowControl w:val="0"/>
        <w:suppressAutoHyphens/>
        <w:autoSpaceDE w:val="0"/>
        <w:autoSpaceDN w:val="0"/>
        <w:adjustRightInd w:val="0"/>
        <w:spacing w:after="1" w:line="240" w:lineRule="auto"/>
        <w:rPr>
          <w:del w:id="38"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39" w:author="Jeff" w:date="2015-05-14T06:02:00Z"/>
          <w:rFonts w:ascii="Times New Roman" w:hAnsi="Times New Roman"/>
          <w:color w:val="000000"/>
        </w:rPr>
      </w:pPr>
      <w:del w:id="40"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41" w:author="Jeff" w:date="2015-05-14T06:02:00Z"/>
          <w:rFonts w:ascii="Times New Roman" w:hAnsi="Times New Roman"/>
          <w:color w:val="000000"/>
          <w:sz w:val="2"/>
          <w:szCs w:val="2"/>
        </w:rPr>
      </w:pPr>
      <w:del w:id="42" w:author="Jeff" w:date="2015-05-14T06:02:00Z">
        <w:r w:rsidDel="00914D9E">
          <w:rPr>
            <w:rFonts w:ascii="Times New Roman" w:hAnsi="Times New Roman"/>
            <w:color w:val="000000"/>
          </w:rPr>
          <w:delText>OBJ:</w:delText>
        </w:r>
        <w:r w:rsidDel="00914D9E">
          <w:rPr>
            <w:rFonts w:ascii="Times New Roman" w:hAnsi="Times New Roman"/>
            <w:color w:val="000000"/>
          </w:rPr>
          <w:tab/>
          <w:delText>1.2</w:delText>
        </w:r>
      </w:del>
    </w:p>
    <w:p w:rsidR="00391FF3" w:rsidDel="00914D9E" w:rsidRDefault="00391FF3">
      <w:pPr>
        <w:widowControl w:val="0"/>
        <w:suppressAutoHyphens/>
        <w:autoSpaceDE w:val="0"/>
        <w:autoSpaceDN w:val="0"/>
        <w:adjustRightInd w:val="0"/>
        <w:spacing w:after="0" w:line="240" w:lineRule="auto"/>
        <w:rPr>
          <w:del w:id="43"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44" w:author="Jeff" w:date="2015-05-14T06:02:00Z"/>
          <w:rFonts w:ascii="Times New Roman" w:hAnsi="Times New Roman"/>
          <w:color w:val="000000"/>
          <w:sz w:val="2"/>
          <w:szCs w:val="2"/>
        </w:rPr>
      </w:pPr>
      <w:del w:id="45" w:author="Jeff" w:date="2015-05-14T06:02:00Z">
        <w:r w:rsidDel="00914D9E">
          <w:rPr>
            <w:rFonts w:ascii="Times New Roman" w:hAnsi="Times New Roman"/>
            <w:color w:val="000000"/>
          </w:rPr>
          <w:tab/>
          <w:delText>6.</w:delText>
        </w:r>
        <w:r w:rsidDel="00914D9E">
          <w:rPr>
            <w:rFonts w:ascii="Times New Roman" w:hAnsi="Times New Roman"/>
            <w:color w:val="000000"/>
          </w:rPr>
          <w:tab/>
          <w:delText>A strict behaviorist would view nature as more important than nurture in determining an individual</w:delText>
        </w:r>
        <w:r w:rsidR="00907E0A" w:rsidDel="00914D9E">
          <w:rPr>
            <w:rFonts w:ascii="Times New Roman" w:hAnsi="Times New Roman"/>
            <w:color w:val="000000"/>
          </w:rPr>
          <w:delText>’</w:delText>
        </w:r>
        <w:r w:rsidDel="00914D9E">
          <w:rPr>
            <w:rFonts w:ascii="Times New Roman" w:hAnsi="Times New Roman"/>
            <w:color w:val="000000"/>
          </w:rPr>
          <w:delText>s observable responses to a given stimulus.</w:delText>
        </w:r>
      </w:del>
    </w:p>
    <w:p w:rsidR="00391FF3" w:rsidDel="00914D9E" w:rsidRDefault="00391FF3">
      <w:pPr>
        <w:widowControl w:val="0"/>
        <w:suppressAutoHyphens/>
        <w:autoSpaceDE w:val="0"/>
        <w:autoSpaceDN w:val="0"/>
        <w:adjustRightInd w:val="0"/>
        <w:spacing w:after="1" w:line="240" w:lineRule="auto"/>
        <w:rPr>
          <w:del w:id="46"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47" w:author="Jeff" w:date="2015-05-14T06:02:00Z"/>
          <w:rFonts w:ascii="Times New Roman" w:hAnsi="Times New Roman"/>
          <w:color w:val="000000"/>
        </w:rPr>
      </w:pPr>
      <w:del w:id="48"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49" w:author="Jeff" w:date="2015-05-14T06:02:00Z"/>
          <w:rFonts w:ascii="Times New Roman" w:hAnsi="Times New Roman"/>
          <w:color w:val="000000"/>
          <w:sz w:val="2"/>
          <w:szCs w:val="2"/>
        </w:rPr>
      </w:pPr>
      <w:del w:id="50" w:author="Jeff" w:date="2015-05-14T06:02:00Z">
        <w:r w:rsidDel="00914D9E">
          <w:rPr>
            <w:rFonts w:ascii="Times New Roman" w:hAnsi="Times New Roman"/>
            <w:color w:val="000000"/>
          </w:rPr>
          <w:delText>OBJ:</w:delText>
        </w:r>
        <w:r w:rsidDel="00914D9E">
          <w:rPr>
            <w:rFonts w:ascii="Times New Roman" w:hAnsi="Times New Roman"/>
            <w:color w:val="000000"/>
          </w:rPr>
          <w:tab/>
          <w:delText>1.3</w:delText>
        </w:r>
      </w:del>
    </w:p>
    <w:p w:rsidR="00391FF3" w:rsidDel="00914D9E" w:rsidRDefault="00391FF3">
      <w:pPr>
        <w:widowControl w:val="0"/>
        <w:suppressAutoHyphens/>
        <w:autoSpaceDE w:val="0"/>
        <w:autoSpaceDN w:val="0"/>
        <w:adjustRightInd w:val="0"/>
        <w:spacing w:after="0" w:line="240" w:lineRule="auto"/>
        <w:rPr>
          <w:del w:id="51"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52" w:author="Jeff" w:date="2015-05-14T06:02:00Z"/>
          <w:rFonts w:ascii="Times New Roman" w:hAnsi="Times New Roman"/>
          <w:color w:val="000000"/>
          <w:sz w:val="2"/>
          <w:szCs w:val="2"/>
        </w:rPr>
      </w:pPr>
      <w:del w:id="53" w:author="Jeff" w:date="2015-05-14T06:02:00Z">
        <w:r w:rsidDel="00914D9E">
          <w:rPr>
            <w:rFonts w:ascii="Times New Roman" w:hAnsi="Times New Roman"/>
            <w:color w:val="000000"/>
          </w:rPr>
          <w:tab/>
          <w:delText>7.</w:delText>
        </w:r>
        <w:r w:rsidDel="00914D9E">
          <w:rPr>
            <w:rFonts w:ascii="Times New Roman" w:hAnsi="Times New Roman"/>
            <w:color w:val="000000"/>
          </w:rPr>
          <w:tab/>
          <w:delText>One of the main criticisms raised concerning both behaviorism and psychoanalytic theory is that these views are dehumanizing.</w:delText>
        </w:r>
      </w:del>
    </w:p>
    <w:p w:rsidR="00391FF3" w:rsidDel="00914D9E" w:rsidRDefault="00391FF3">
      <w:pPr>
        <w:widowControl w:val="0"/>
        <w:suppressAutoHyphens/>
        <w:autoSpaceDE w:val="0"/>
        <w:autoSpaceDN w:val="0"/>
        <w:adjustRightInd w:val="0"/>
        <w:spacing w:after="1" w:line="240" w:lineRule="auto"/>
        <w:rPr>
          <w:del w:id="54"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55" w:author="Jeff" w:date="2015-05-14T06:02:00Z"/>
          <w:rFonts w:ascii="Times New Roman" w:hAnsi="Times New Roman"/>
          <w:color w:val="000000"/>
        </w:rPr>
      </w:pPr>
      <w:del w:id="56"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57" w:author="Jeff" w:date="2015-05-14T06:02:00Z"/>
          <w:rFonts w:ascii="Times New Roman" w:hAnsi="Times New Roman"/>
          <w:color w:val="000000"/>
          <w:sz w:val="2"/>
          <w:szCs w:val="2"/>
        </w:rPr>
      </w:pPr>
      <w:del w:id="58" w:author="Jeff" w:date="2015-05-14T06:02:00Z">
        <w:r w:rsidDel="00914D9E">
          <w:rPr>
            <w:rFonts w:ascii="Times New Roman" w:hAnsi="Times New Roman"/>
            <w:color w:val="000000"/>
          </w:rPr>
          <w:delText>OBJ:</w:delText>
        </w:r>
        <w:r w:rsidDel="00914D9E">
          <w:rPr>
            <w:rFonts w:ascii="Times New Roman" w:hAnsi="Times New Roman"/>
            <w:color w:val="000000"/>
          </w:rPr>
          <w:tab/>
          <w:delText>1.4</w:delText>
        </w:r>
      </w:del>
    </w:p>
    <w:p w:rsidR="00391FF3" w:rsidDel="00914D9E" w:rsidRDefault="00391FF3">
      <w:pPr>
        <w:widowControl w:val="0"/>
        <w:suppressAutoHyphens/>
        <w:autoSpaceDE w:val="0"/>
        <w:autoSpaceDN w:val="0"/>
        <w:adjustRightInd w:val="0"/>
        <w:spacing w:after="0" w:line="240" w:lineRule="auto"/>
        <w:rPr>
          <w:del w:id="59" w:author="Jeff" w:date="2015-05-14T06:02:00Z"/>
          <w:rFonts w:ascii="Times New Roman" w:hAnsi="Times New Roman"/>
          <w:color w:val="000000"/>
        </w:rPr>
      </w:pPr>
    </w:p>
    <w:p w:rsidR="00907E0A" w:rsidDel="00914D9E" w:rsidRDefault="00907E0A">
      <w:pPr>
        <w:widowControl w:val="0"/>
        <w:suppressAutoHyphens/>
        <w:autoSpaceDE w:val="0"/>
        <w:autoSpaceDN w:val="0"/>
        <w:adjustRightInd w:val="0"/>
        <w:spacing w:after="0" w:line="240" w:lineRule="auto"/>
        <w:rPr>
          <w:del w:id="60"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61" w:author="Jeff" w:date="2015-05-14T06:02:00Z"/>
          <w:rFonts w:ascii="Times New Roman" w:hAnsi="Times New Roman"/>
          <w:color w:val="000000"/>
          <w:sz w:val="2"/>
          <w:szCs w:val="2"/>
        </w:rPr>
      </w:pPr>
      <w:del w:id="62" w:author="Jeff" w:date="2015-05-14T06:02:00Z">
        <w:r w:rsidDel="00914D9E">
          <w:rPr>
            <w:rFonts w:ascii="Times New Roman" w:hAnsi="Times New Roman"/>
            <w:color w:val="000000"/>
          </w:rPr>
          <w:tab/>
          <w:delText>8.</w:delText>
        </w:r>
        <w:r w:rsidDel="00914D9E">
          <w:rPr>
            <w:rFonts w:ascii="Times New Roman" w:hAnsi="Times New Roman"/>
            <w:color w:val="000000"/>
          </w:rPr>
          <w:tab/>
          <w:delText>Humanistic psychologists tend to focus on the genetic origins of human behavior.</w:delText>
        </w:r>
      </w:del>
    </w:p>
    <w:p w:rsidR="00391FF3" w:rsidDel="00914D9E" w:rsidRDefault="00391FF3">
      <w:pPr>
        <w:widowControl w:val="0"/>
        <w:suppressAutoHyphens/>
        <w:autoSpaceDE w:val="0"/>
        <w:autoSpaceDN w:val="0"/>
        <w:adjustRightInd w:val="0"/>
        <w:spacing w:after="1" w:line="240" w:lineRule="auto"/>
        <w:rPr>
          <w:del w:id="63"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64" w:author="Jeff" w:date="2015-05-14T06:02:00Z"/>
          <w:rFonts w:ascii="Times New Roman" w:hAnsi="Times New Roman"/>
          <w:color w:val="000000"/>
        </w:rPr>
      </w:pPr>
      <w:del w:id="65"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Early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66" w:author="Jeff" w:date="2015-05-14T06:02:00Z"/>
          <w:rFonts w:ascii="Times New Roman" w:hAnsi="Times New Roman"/>
          <w:color w:val="000000"/>
          <w:sz w:val="2"/>
          <w:szCs w:val="2"/>
        </w:rPr>
      </w:pPr>
      <w:del w:id="67" w:author="Jeff" w:date="2015-05-14T06:02:00Z">
        <w:r w:rsidDel="00914D9E">
          <w:rPr>
            <w:rFonts w:ascii="Times New Roman" w:hAnsi="Times New Roman"/>
            <w:color w:val="000000"/>
          </w:rPr>
          <w:delText>OBJ:</w:delText>
        </w:r>
        <w:r w:rsidDel="00914D9E">
          <w:rPr>
            <w:rFonts w:ascii="Times New Roman" w:hAnsi="Times New Roman"/>
            <w:color w:val="000000"/>
          </w:rPr>
          <w:tab/>
          <w:delText>1.4</w:delText>
        </w:r>
      </w:del>
    </w:p>
    <w:p w:rsidR="00391FF3" w:rsidDel="00914D9E" w:rsidRDefault="00391FF3">
      <w:pPr>
        <w:widowControl w:val="0"/>
        <w:suppressAutoHyphens/>
        <w:autoSpaceDE w:val="0"/>
        <w:autoSpaceDN w:val="0"/>
        <w:adjustRightInd w:val="0"/>
        <w:spacing w:after="0" w:line="240" w:lineRule="auto"/>
        <w:rPr>
          <w:del w:id="68"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69" w:author="Jeff" w:date="2015-05-14T06:02:00Z"/>
          <w:rFonts w:ascii="Times New Roman" w:hAnsi="Times New Roman"/>
          <w:color w:val="000000"/>
          <w:sz w:val="2"/>
          <w:szCs w:val="2"/>
        </w:rPr>
      </w:pPr>
      <w:del w:id="70" w:author="Jeff" w:date="2015-05-14T06:02:00Z">
        <w:r w:rsidDel="00914D9E">
          <w:rPr>
            <w:rFonts w:ascii="Times New Roman" w:hAnsi="Times New Roman"/>
            <w:color w:val="000000"/>
          </w:rPr>
          <w:tab/>
          <w:delText>9.</w:delText>
        </w:r>
        <w:r w:rsidDel="00914D9E">
          <w:rPr>
            <w:rFonts w:ascii="Times New Roman" w:hAnsi="Times New Roman"/>
            <w:color w:val="000000"/>
          </w:rPr>
          <w:tab/>
          <w:delText>The first applied arm of psychology to achieve prominence was psychometrics, due to the need for the development of psychological tests during World War I.</w:delText>
        </w:r>
      </w:del>
    </w:p>
    <w:p w:rsidR="00391FF3" w:rsidDel="00914D9E" w:rsidRDefault="00391FF3">
      <w:pPr>
        <w:widowControl w:val="0"/>
        <w:suppressAutoHyphens/>
        <w:autoSpaceDE w:val="0"/>
        <w:autoSpaceDN w:val="0"/>
        <w:adjustRightInd w:val="0"/>
        <w:spacing w:after="1" w:line="240" w:lineRule="auto"/>
        <w:rPr>
          <w:del w:id="71"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72" w:author="Jeff" w:date="2015-05-14T06:02:00Z"/>
          <w:rFonts w:ascii="Times New Roman" w:hAnsi="Times New Roman"/>
          <w:color w:val="000000"/>
        </w:rPr>
      </w:pPr>
      <w:del w:id="73"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Modern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74" w:author="Jeff" w:date="2015-05-14T06:02:00Z"/>
          <w:rFonts w:ascii="Times New Roman" w:hAnsi="Times New Roman"/>
          <w:color w:val="000000"/>
          <w:sz w:val="2"/>
          <w:szCs w:val="2"/>
        </w:rPr>
      </w:pPr>
      <w:del w:id="75" w:author="Jeff" w:date="2015-05-14T06:02:00Z">
        <w:r w:rsidDel="00914D9E">
          <w:rPr>
            <w:rFonts w:ascii="Times New Roman" w:hAnsi="Times New Roman"/>
            <w:color w:val="000000"/>
          </w:rPr>
          <w:delText>OBJ:</w:delText>
        </w:r>
        <w:r w:rsidDel="00914D9E">
          <w:rPr>
            <w:rFonts w:ascii="Times New Roman" w:hAnsi="Times New Roman"/>
            <w:color w:val="000000"/>
          </w:rPr>
          <w:tab/>
          <w:delText>1.5</w:delText>
        </w:r>
      </w:del>
    </w:p>
    <w:p w:rsidR="00391FF3" w:rsidDel="00914D9E" w:rsidRDefault="00391FF3">
      <w:pPr>
        <w:widowControl w:val="0"/>
        <w:suppressAutoHyphens/>
        <w:autoSpaceDE w:val="0"/>
        <w:autoSpaceDN w:val="0"/>
        <w:adjustRightInd w:val="0"/>
        <w:spacing w:after="0" w:line="240" w:lineRule="auto"/>
        <w:rPr>
          <w:del w:id="76"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77" w:author="Jeff" w:date="2015-05-14T06:02:00Z"/>
          <w:rFonts w:ascii="Times New Roman" w:hAnsi="Times New Roman"/>
          <w:color w:val="000000"/>
          <w:sz w:val="2"/>
          <w:szCs w:val="2"/>
        </w:rPr>
      </w:pPr>
      <w:del w:id="78" w:author="Jeff" w:date="2015-05-14T06:02:00Z">
        <w:r w:rsidDel="00914D9E">
          <w:rPr>
            <w:rFonts w:ascii="Times New Roman" w:hAnsi="Times New Roman"/>
            <w:color w:val="000000"/>
          </w:rPr>
          <w:tab/>
          <w:delText>10.</w:delText>
        </w:r>
        <w:r w:rsidDel="00914D9E">
          <w:rPr>
            <w:rFonts w:ascii="Times New Roman" w:hAnsi="Times New Roman"/>
            <w:color w:val="000000"/>
          </w:rPr>
          <w:tab/>
          <w:delText>Until the 1950s and 1960s, the dominance of behaviorism discouraged the study of mental processes in psychology.</w:delText>
        </w:r>
      </w:del>
    </w:p>
    <w:p w:rsidR="00391FF3" w:rsidDel="00914D9E" w:rsidRDefault="00391FF3">
      <w:pPr>
        <w:widowControl w:val="0"/>
        <w:suppressAutoHyphens/>
        <w:autoSpaceDE w:val="0"/>
        <w:autoSpaceDN w:val="0"/>
        <w:adjustRightInd w:val="0"/>
        <w:spacing w:after="1" w:line="240" w:lineRule="auto"/>
        <w:rPr>
          <w:del w:id="79"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80" w:author="Jeff" w:date="2015-05-14T06:02:00Z"/>
          <w:rFonts w:ascii="Times New Roman" w:hAnsi="Times New Roman"/>
          <w:color w:val="000000"/>
        </w:rPr>
      </w:pPr>
      <w:del w:id="81"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Modern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82" w:author="Jeff" w:date="2015-05-14T06:02:00Z"/>
          <w:rFonts w:ascii="Times New Roman" w:hAnsi="Times New Roman"/>
          <w:color w:val="000000"/>
          <w:sz w:val="2"/>
          <w:szCs w:val="2"/>
        </w:rPr>
      </w:pPr>
      <w:del w:id="83" w:author="Jeff" w:date="2015-05-14T06:02:00Z">
        <w:r w:rsidDel="00914D9E">
          <w:rPr>
            <w:rFonts w:ascii="Times New Roman" w:hAnsi="Times New Roman"/>
            <w:color w:val="000000"/>
          </w:rPr>
          <w:delText>OBJ:</w:delText>
        </w:r>
        <w:r w:rsidDel="00914D9E">
          <w:rPr>
            <w:rFonts w:ascii="Times New Roman" w:hAnsi="Times New Roman"/>
            <w:color w:val="000000"/>
          </w:rPr>
          <w:tab/>
          <w:delText>1.6</w:delText>
        </w:r>
      </w:del>
    </w:p>
    <w:p w:rsidR="00391FF3" w:rsidDel="00914D9E" w:rsidRDefault="00391FF3">
      <w:pPr>
        <w:widowControl w:val="0"/>
        <w:suppressAutoHyphens/>
        <w:autoSpaceDE w:val="0"/>
        <w:autoSpaceDN w:val="0"/>
        <w:adjustRightInd w:val="0"/>
        <w:spacing w:after="0" w:line="240" w:lineRule="auto"/>
        <w:rPr>
          <w:del w:id="84"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85" w:author="Jeff" w:date="2015-05-14T06:02:00Z"/>
          <w:rFonts w:ascii="Times New Roman" w:hAnsi="Times New Roman"/>
          <w:color w:val="000000"/>
          <w:sz w:val="2"/>
          <w:szCs w:val="2"/>
        </w:rPr>
      </w:pPr>
      <w:del w:id="86" w:author="Jeff" w:date="2015-05-14T06:02:00Z">
        <w:r w:rsidDel="00914D9E">
          <w:rPr>
            <w:rFonts w:ascii="Times New Roman" w:hAnsi="Times New Roman"/>
            <w:color w:val="000000"/>
          </w:rPr>
          <w:tab/>
          <w:delText>11.</w:delText>
        </w:r>
        <w:r w:rsidDel="00914D9E">
          <w:rPr>
            <w:rFonts w:ascii="Times New Roman" w:hAnsi="Times New Roman"/>
            <w:color w:val="000000"/>
          </w:rPr>
          <w:tab/>
          <w:delText>The evolutionary perspective suggests that, on average, males should outperform females on all aspects of visual-spatial ability.</w:delText>
        </w:r>
      </w:del>
    </w:p>
    <w:p w:rsidR="00391FF3" w:rsidDel="00914D9E" w:rsidRDefault="00391FF3">
      <w:pPr>
        <w:widowControl w:val="0"/>
        <w:suppressAutoHyphens/>
        <w:autoSpaceDE w:val="0"/>
        <w:autoSpaceDN w:val="0"/>
        <w:adjustRightInd w:val="0"/>
        <w:spacing w:after="1" w:line="240" w:lineRule="auto"/>
        <w:rPr>
          <w:del w:id="87"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88" w:author="Jeff" w:date="2015-05-14T06:02:00Z"/>
          <w:rFonts w:ascii="Times New Roman" w:hAnsi="Times New Roman"/>
          <w:color w:val="000000"/>
        </w:rPr>
      </w:pPr>
      <w:del w:id="89"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w:delText>
        </w:r>
        <w:r w:rsidR="00907E0A" w:rsidDel="00914D9E">
          <w:rPr>
            <w:rFonts w:ascii="Times New Roman" w:hAnsi="Times New Roman"/>
            <w:color w:val="000000"/>
          </w:rPr>
          <w:delText>’</w:delText>
        </w:r>
        <w:r w:rsidDel="00914D9E">
          <w:rPr>
            <w:rFonts w:ascii="Times New Roman" w:hAnsi="Times New Roman"/>
            <w:color w:val="000000"/>
          </w:rPr>
          <w:delText>s Modern History</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90" w:author="Jeff" w:date="2015-05-14T06:02:00Z"/>
          <w:rFonts w:ascii="Times New Roman" w:hAnsi="Times New Roman"/>
          <w:color w:val="000000"/>
          <w:sz w:val="2"/>
          <w:szCs w:val="2"/>
        </w:rPr>
      </w:pPr>
      <w:del w:id="91" w:author="Jeff" w:date="2015-05-14T06:02:00Z">
        <w:r w:rsidDel="00914D9E">
          <w:rPr>
            <w:rFonts w:ascii="Times New Roman" w:hAnsi="Times New Roman"/>
            <w:color w:val="000000"/>
          </w:rPr>
          <w:delText>OBJ:</w:delText>
        </w:r>
        <w:r w:rsidDel="00914D9E">
          <w:rPr>
            <w:rFonts w:ascii="Times New Roman" w:hAnsi="Times New Roman"/>
            <w:color w:val="000000"/>
          </w:rPr>
          <w:tab/>
          <w:delText>1.8</w:delText>
        </w:r>
      </w:del>
    </w:p>
    <w:p w:rsidR="00391FF3" w:rsidDel="00914D9E" w:rsidRDefault="00391FF3">
      <w:pPr>
        <w:widowControl w:val="0"/>
        <w:suppressAutoHyphens/>
        <w:autoSpaceDE w:val="0"/>
        <w:autoSpaceDN w:val="0"/>
        <w:adjustRightInd w:val="0"/>
        <w:spacing w:after="0" w:line="240" w:lineRule="auto"/>
        <w:rPr>
          <w:del w:id="92"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93" w:author="Jeff" w:date="2015-05-14T06:02:00Z"/>
          <w:rFonts w:ascii="Times New Roman" w:hAnsi="Times New Roman"/>
          <w:color w:val="000000"/>
          <w:sz w:val="2"/>
          <w:szCs w:val="2"/>
        </w:rPr>
      </w:pPr>
      <w:del w:id="94" w:author="Jeff" w:date="2015-05-14T06:02:00Z">
        <w:r w:rsidDel="00914D9E">
          <w:rPr>
            <w:rFonts w:ascii="Times New Roman" w:hAnsi="Times New Roman"/>
            <w:color w:val="000000"/>
          </w:rPr>
          <w:tab/>
          <w:delText>12.</w:delText>
        </w:r>
        <w:r w:rsidDel="00914D9E">
          <w:rPr>
            <w:rFonts w:ascii="Times New Roman" w:hAnsi="Times New Roman"/>
            <w:color w:val="000000"/>
          </w:rPr>
          <w:tab/>
          <w:delText>Unlike the early years in psychology, the majority of psychologists today are employed by colleges and universities.</w:delText>
        </w:r>
      </w:del>
    </w:p>
    <w:p w:rsidR="00391FF3" w:rsidDel="00914D9E" w:rsidRDefault="00391FF3">
      <w:pPr>
        <w:widowControl w:val="0"/>
        <w:suppressAutoHyphens/>
        <w:autoSpaceDE w:val="0"/>
        <w:autoSpaceDN w:val="0"/>
        <w:adjustRightInd w:val="0"/>
        <w:spacing w:after="1" w:line="240" w:lineRule="auto"/>
        <w:rPr>
          <w:del w:id="95"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96" w:author="Jeff" w:date="2015-05-14T06:02:00Z"/>
          <w:rFonts w:ascii="Times New Roman" w:hAnsi="Times New Roman"/>
          <w:color w:val="000000"/>
        </w:rPr>
      </w:pPr>
      <w:del w:id="97"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 Today: Vigorous and Diversified</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98" w:author="Jeff" w:date="2015-05-14T06:02:00Z"/>
          <w:rFonts w:ascii="Times New Roman" w:hAnsi="Times New Roman"/>
          <w:color w:val="000000"/>
          <w:sz w:val="2"/>
          <w:szCs w:val="2"/>
        </w:rPr>
      </w:pPr>
      <w:del w:id="99" w:author="Jeff" w:date="2015-05-14T06:02:00Z">
        <w:r w:rsidDel="00914D9E">
          <w:rPr>
            <w:rFonts w:ascii="Times New Roman" w:hAnsi="Times New Roman"/>
            <w:color w:val="000000"/>
          </w:rPr>
          <w:delText>OBJ:</w:delText>
        </w:r>
        <w:r w:rsidDel="00914D9E">
          <w:rPr>
            <w:rFonts w:ascii="Times New Roman" w:hAnsi="Times New Roman"/>
            <w:color w:val="000000"/>
          </w:rPr>
          <w:tab/>
          <w:delText>1.9</w:delText>
        </w:r>
      </w:del>
    </w:p>
    <w:p w:rsidR="00391FF3" w:rsidDel="00914D9E" w:rsidRDefault="00391FF3">
      <w:pPr>
        <w:widowControl w:val="0"/>
        <w:suppressAutoHyphens/>
        <w:autoSpaceDE w:val="0"/>
        <w:autoSpaceDN w:val="0"/>
        <w:adjustRightInd w:val="0"/>
        <w:spacing w:after="0" w:line="240" w:lineRule="auto"/>
        <w:rPr>
          <w:del w:id="100"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01" w:author="Jeff" w:date="2015-05-14T06:02:00Z"/>
          <w:rFonts w:ascii="Times New Roman" w:hAnsi="Times New Roman"/>
          <w:color w:val="000000"/>
          <w:sz w:val="2"/>
          <w:szCs w:val="2"/>
        </w:rPr>
      </w:pPr>
      <w:del w:id="102" w:author="Jeff" w:date="2015-05-14T06:02:00Z">
        <w:r w:rsidDel="00914D9E">
          <w:rPr>
            <w:rFonts w:ascii="Times New Roman" w:hAnsi="Times New Roman"/>
            <w:color w:val="000000"/>
          </w:rPr>
          <w:tab/>
          <w:delText>13.</w:delText>
        </w:r>
        <w:r w:rsidDel="00914D9E">
          <w:rPr>
            <w:rFonts w:ascii="Times New Roman" w:hAnsi="Times New Roman"/>
            <w:color w:val="000000"/>
          </w:rPr>
          <w:tab/>
          <w:delText>Developmental psychologists generally focus on the study of interpersonal behavior and the role that social forces take in governing behavior.</w:delText>
        </w:r>
      </w:del>
    </w:p>
    <w:p w:rsidR="00391FF3" w:rsidDel="00914D9E" w:rsidRDefault="00391FF3">
      <w:pPr>
        <w:widowControl w:val="0"/>
        <w:suppressAutoHyphens/>
        <w:autoSpaceDE w:val="0"/>
        <w:autoSpaceDN w:val="0"/>
        <w:adjustRightInd w:val="0"/>
        <w:spacing w:after="1" w:line="240" w:lineRule="auto"/>
        <w:rPr>
          <w:del w:id="103"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04" w:author="Jeff" w:date="2015-05-14T06:02:00Z"/>
          <w:rFonts w:ascii="Times New Roman" w:hAnsi="Times New Roman"/>
          <w:color w:val="000000"/>
        </w:rPr>
      </w:pPr>
      <w:del w:id="105"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 Today: Vigorous and Diversified</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06" w:author="Jeff" w:date="2015-05-14T06:02:00Z"/>
          <w:rFonts w:ascii="Times New Roman" w:hAnsi="Times New Roman"/>
          <w:color w:val="000000"/>
          <w:sz w:val="2"/>
          <w:szCs w:val="2"/>
        </w:rPr>
      </w:pPr>
      <w:del w:id="107" w:author="Jeff" w:date="2015-05-14T06:02:00Z">
        <w:r w:rsidDel="00914D9E">
          <w:rPr>
            <w:rFonts w:ascii="Times New Roman" w:hAnsi="Times New Roman"/>
            <w:color w:val="000000"/>
          </w:rPr>
          <w:delText>OBJ:</w:delText>
        </w:r>
        <w:r w:rsidDel="00914D9E">
          <w:rPr>
            <w:rFonts w:ascii="Times New Roman" w:hAnsi="Times New Roman"/>
            <w:color w:val="000000"/>
          </w:rPr>
          <w:tab/>
          <w:delText>1.10</w:delText>
        </w:r>
      </w:del>
    </w:p>
    <w:p w:rsidR="00391FF3" w:rsidDel="00914D9E" w:rsidRDefault="00391FF3">
      <w:pPr>
        <w:widowControl w:val="0"/>
        <w:suppressAutoHyphens/>
        <w:autoSpaceDE w:val="0"/>
        <w:autoSpaceDN w:val="0"/>
        <w:adjustRightInd w:val="0"/>
        <w:spacing w:after="0" w:line="240" w:lineRule="auto"/>
        <w:rPr>
          <w:del w:id="108"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09" w:author="Jeff" w:date="2015-05-14T06:02:00Z"/>
          <w:rFonts w:ascii="Times New Roman" w:hAnsi="Times New Roman"/>
          <w:color w:val="000000"/>
          <w:sz w:val="2"/>
          <w:szCs w:val="2"/>
        </w:rPr>
      </w:pPr>
      <w:del w:id="110" w:author="Jeff" w:date="2015-05-14T06:02:00Z">
        <w:r w:rsidDel="00914D9E">
          <w:rPr>
            <w:rFonts w:ascii="Times New Roman" w:hAnsi="Times New Roman"/>
            <w:color w:val="000000"/>
          </w:rPr>
          <w:tab/>
          <w:delText>14.</w:delText>
        </w:r>
        <w:r w:rsidDel="00914D9E">
          <w:rPr>
            <w:rFonts w:ascii="Times New Roman" w:hAnsi="Times New Roman"/>
            <w:color w:val="000000"/>
          </w:rPr>
          <w:tab/>
          <w:delText>Psychiatrists typically have both a Ph.D. in psychology and an M.D. degree.</w:delText>
        </w:r>
      </w:del>
    </w:p>
    <w:p w:rsidR="00391FF3" w:rsidDel="00914D9E" w:rsidRDefault="00391FF3">
      <w:pPr>
        <w:widowControl w:val="0"/>
        <w:suppressAutoHyphens/>
        <w:autoSpaceDE w:val="0"/>
        <w:autoSpaceDN w:val="0"/>
        <w:adjustRightInd w:val="0"/>
        <w:spacing w:after="1" w:line="240" w:lineRule="auto"/>
        <w:rPr>
          <w:del w:id="111"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12" w:author="Jeff" w:date="2015-05-14T06:02:00Z"/>
          <w:rFonts w:ascii="Times New Roman" w:hAnsi="Times New Roman"/>
          <w:color w:val="000000"/>
        </w:rPr>
      </w:pPr>
      <w:del w:id="113"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Psychology Today: Vigorous and Diversified</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14" w:author="Jeff" w:date="2015-05-14T06:02:00Z"/>
          <w:rFonts w:ascii="Times New Roman" w:hAnsi="Times New Roman"/>
          <w:color w:val="000000"/>
          <w:sz w:val="2"/>
          <w:szCs w:val="2"/>
        </w:rPr>
      </w:pPr>
      <w:del w:id="115" w:author="Jeff" w:date="2015-05-14T06:02:00Z">
        <w:r w:rsidDel="00914D9E">
          <w:rPr>
            <w:rFonts w:ascii="Times New Roman" w:hAnsi="Times New Roman"/>
            <w:color w:val="000000"/>
          </w:rPr>
          <w:delText>OBJ:</w:delText>
        </w:r>
        <w:r w:rsidDel="00914D9E">
          <w:rPr>
            <w:rFonts w:ascii="Times New Roman" w:hAnsi="Times New Roman"/>
            <w:color w:val="000000"/>
          </w:rPr>
          <w:tab/>
          <w:delText>1.10</w:delText>
        </w:r>
      </w:del>
    </w:p>
    <w:p w:rsidR="00391FF3" w:rsidDel="00914D9E" w:rsidRDefault="00391FF3">
      <w:pPr>
        <w:widowControl w:val="0"/>
        <w:suppressAutoHyphens/>
        <w:autoSpaceDE w:val="0"/>
        <w:autoSpaceDN w:val="0"/>
        <w:adjustRightInd w:val="0"/>
        <w:spacing w:after="0" w:line="240" w:lineRule="auto"/>
        <w:rPr>
          <w:del w:id="116"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17" w:author="Jeff" w:date="2015-05-14T06:02:00Z"/>
          <w:rFonts w:ascii="Times New Roman" w:hAnsi="Times New Roman"/>
          <w:color w:val="000000"/>
          <w:sz w:val="2"/>
          <w:szCs w:val="2"/>
        </w:rPr>
      </w:pPr>
      <w:del w:id="118" w:author="Jeff" w:date="2015-05-14T06:02:00Z">
        <w:r w:rsidDel="00914D9E">
          <w:rPr>
            <w:rFonts w:ascii="Times New Roman" w:hAnsi="Times New Roman"/>
            <w:color w:val="000000"/>
          </w:rPr>
          <w:tab/>
          <w:delText>15.</w:delText>
        </w:r>
        <w:r w:rsidDel="00914D9E">
          <w:rPr>
            <w:rFonts w:ascii="Times New Roman" w:hAnsi="Times New Roman"/>
            <w:color w:val="000000"/>
          </w:rPr>
          <w:tab/>
          <w:delText>Empiricism means scientists draw conclusions based on reasoning and logical inference.</w:delText>
        </w:r>
      </w:del>
    </w:p>
    <w:p w:rsidR="00391FF3" w:rsidDel="00914D9E" w:rsidRDefault="00391FF3">
      <w:pPr>
        <w:widowControl w:val="0"/>
        <w:suppressAutoHyphens/>
        <w:autoSpaceDE w:val="0"/>
        <w:autoSpaceDN w:val="0"/>
        <w:adjustRightInd w:val="0"/>
        <w:spacing w:after="1" w:line="240" w:lineRule="auto"/>
        <w:rPr>
          <w:del w:id="119"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20" w:author="Jeff" w:date="2015-05-14T06:02:00Z"/>
          <w:rFonts w:ascii="Times New Roman" w:hAnsi="Times New Roman"/>
          <w:color w:val="000000"/>
        </w:rPr>
      </w:pPr>
      <w:del w:id="121"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Seven Unifying Themes</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22" w:author="Jeff" w:date="2015-05-14T06:02:00Z"/>
          <w:rFonts w:ascii="Times New Roman" w:hAnsi="Times New Roman"/>
          <w:color w:val="000000"/>
          <w:sz w:val="2"/>
          <w:szCs w:val="2"/>
        </w:rPr>
      </w:pPr>
      <w:del w:id="123" w:author="Jeff" w:date="2015-05-14T06:02:00Z">
        <w:r w:rsidDel="00914D9E">
          <w:rPr>
            <w:rFonts w:ascii="Times New Roman" w:hAnsi="Times New Roman"/>
            <w:color w:val="000000"/>
          </w:rPr>
          <w:delText>OBJ:</w:delText>
        </w:r>
        <w:r w:rsidDel="00914D9E">
          <w:rPr>
            <w:rFonts w:ascii="Times New Roman" w:hAnsi="Times New Roman"/>
            <w:color w:val="000000"/>
          </w:rPr>
          <w:tab/>
          <w:delText>1.11</w:delText>
        </w:r>
      </w:del>
    </w:p>
    <w:p w:rsidR="00391FF3" w:rsidDel="00914D9E" w:rsidRDefault="00391FF3">
      <w:pPr>
        <w:widowControl w:val="0"/>
        <w:suppressAutoHyphens/>
        <w:autoSpaceDE w:val="0"/>
        <w:autoSpaceDN w:val="0"/>
        <w:adjustRightInd w:val="0"/>
        <w:spacing w:after="0" w:line="240" w:lineRule="auto"/>
        <w:rPr>
          <w:del w:id="124"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25" w:author="Jeff" w:date="2015-05-14T06:02:00Z"/>
          <w:rFonts w:ascii="Times New Roman" w:hAnsi="Times New Roman"/>
          <w:color w:val="000000"/>
          <w:sz w:val="2"/>
          <w:szCs w:val="2"/>
        </w:rPr>
      </w:pPr>
      <w:del w:id="126" w:author="Jeff" w:date="2015-05-14T06:02:00Z">
        <w:r w:rsidDel="00914D9E">
          <w:rPr>
            <w:rFonts w:ascii="Times New Roman" w:hAnsi="Times New Roman"/>
            <w:color w:val="000000"/>
          </w:rPr>
          <w:tab/>
          <w:delText>16.</w:delText>
        </w:r>
        <w:r w:rsidDel="00914D9E">
          <w:rPr>
            <w:rFonts w:ascii="Times New Roman" w:hAnsi="Times New Roman"/>
            <w:color w:val="000000"/>
          </w:rPr>
          <w:tab/>
          <w:delText>Today</w:delText>
        </w:r>
        <w:r w:rsidR="00907E0A" w:rsidDel="00914D9E">
          <w:rPr>
            <w:rFonts w:ascii="Times New Roman" w:hAnsi="Times New Roman"/>
            <w:color w:val="000000"/>
          </w:rPr>
          <w:delText>’</w:delText>
        </w:r>
        <w:r w:rsidDel="00914D9E">
          <w:rPr>
            <w:rFonts w:ascii="Times New Roman" w:hAnsi="Times New Roman"/>
            <w:color w:val="000000"/>
          </w:rPr>
          <w:delText>s psychologists generally accept the idea that behavior is exceedingly complex and that it is governed by a complex network of interacting factors.</w:delText>
        </w:r>
      </w:del>
    </w:p>
    <w:p w:rsidR="00391FF3" w:rsidDel="00914D9E" w:rsidRDefault="00391FF3">
      <w:pPr>
        <w:widowControl w:val="0"/>
        <w:suppressAutoHyphens/>
        <w:autoSpaceDE w:val="0"/>
        <w:autoSpaceDN w:val="0"/>
        <w:adjustRightInd w:val="0"/>
        <w:spacing w:after="1" w:line="240" w:lineRule="auto"/>
        <w:rPr>
          <w:del w:id="127"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28" w:author="Jeff" w:date="2015-05-14T06:02:00Z"/>
          <w:rFonts w:ascii="Times New Roman" w:hAnsi="Times New Roman"/>
          <w:color w:val="000000"/>
        </w:rPr>
      </w:pPr>
      <w:del w:id="129"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Seven Unifying Themes</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30" w:author="Jeff" w:date="2015-05-14T06:02:00Z"/>
          <w:rFonts w:ascii="Times New Roman" w:hAnsi="Times New Roman"/>
          <w:color w:val="000000"/>
          <w:sz w:val="2"/>
          <w:szCs w:val="2"/>
        </w:rPr>
      </w:pPr>
      <w:del w:id="131" w:author="Jeff" w:date="2015-05-14T06:02:00Z">
        <w:r w:rsidDel="00914D9E">
          <w:rPr>
            <w:rFonts w:ascii="Times New Roman" w:hAnsi="Times New Roman"/>
            <w:color w:val="000000"/>
          </w:rPr>
          <w:delText>OBJ:</w:delText>
        </w:r>
        <w:r w:rsidDel="00914D9E">
          <w:rPr>
            <w:rFonts w:ascii="Times New Roman" w:hAnsi="Times New Roman"/>
            <w:color w:val="000000"/>
          </w:rPr>
          <w:tab/>
          <w:delText>1.12</w:delText>
        </w:r>
      </w:del>
    </w:p>
    <w:p w:rsidR="00391FF3" w:rsidDel="00914D9E" w:rsidRDefault="00391FF3">
      <w:pPr>
        <w:widowControl w:val="0"/>
        <w:suppressAutoHyphens/>
        <w:autoSpaceDE w:val="0"/>
        <w:autoSpaceDN w:val="0"/>
        <w:adjustRightInd w:val="0"/>
        <w:spacing w:after="0" w:line="240" w:lineRule="auto"/>
        <w:rPr>
          <w:del w:id="132" w:author="Jeff" w:date="2015-05-14T06:02:00Z"/>
          <w:rFonts w:ascii="Times New Roman" w:hAnsi="Times New Roman"/>
          <w:color w:val="000000"/>
        </w:rPr>
      </w:pPr>
    </w:p>
    <w:p w:rsidR="00907E0A" w:rsidDel="00914D9E" w:rsidRDefault="00907E0A">
      <w:pPr>
        <w:widowControl w:val="0"/>
        <w:suppressAutoHyphens/>
        <w:autoSpaceDE w:val="0"/>
        <w:autoSpaceDN w:val="0"/>
        <w:adjustRightInd w:val="0"/>
        <w:spacing w:after="0" w:line="240" w:lineRule="auto"/>
        <w:rPr>
          <w:del w:id="133" w:author="Jeff" w:date="2015-05-14T06:02:00Z"/>
          <w:rFonts w:ascii="Times New Roman" w:hAnsi="Times New Roman"/>
          <w:color w:val="000000"/>
        </w:rPr>
      </w:pPr>
    </w:p>
    <w:p w:rsidR="00907E0A" w:rsidDel="00914D9E" w:rsidRDefault="00907E0A">
      <w:pPr>
        <w:widowControl w:val="0"/>
        <w:suppressAutoHyphens/>
        <w:autoSpaceDE w:val="0"/>
        <w:autoSpaceDN w:val="0"/>
        <w:adjustRightInd w:val="0"/>
        <w:spacing w:after="0" w:line="240" w:lineRule="auto"/>
        <w:rPr>
          <w:del w:id="134"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35" w:author="Jeff" w:date="2015-05-14T06:02:00Z"/>
          <w:rFonts w:ascii="Times New Roman" w:hAnsi="Times New Roman"/>
          <w:color w:val="000000"/>
          <w:sz w:val="2"/>
          <w:szCs w:val="2"/>
        </w:rPr>
      </w:pPr>
      <w:del w:id="136" w:author="Jeff" w:date="2015-05-14T06:02:00Z">
        <w:r w:rsidDel="00914D9E">
          <w:rPr>
            <w:rFonts w:ascii="Times New Roman" w:hAnsi="Times New Roman"/>
            <w:color w:val="000000"/>
          </w:rPr>
          <w:tab/>
          <w:delText>17.</w:delText>
        </w:r>
        <w:r w:rsidDel="00914D9E">
          <w:rPr>
            <w:rFonts w:ascii="Times New Roman" w:hAnsi="Times New Roman"/>
            <w:color w:val="000000"/>
          </w:rPr>
          <w:tab/>
          <w:delText>Contemporary psychologists generally tend to recognize that people</w:delText>
        </w:r>
        <w:r w:rsidR="00907E0A" w:rsidDel="00914D9E">
          <w:rPr>
            <w:rFonts w:ascii="Times New Roman" w:hAnsi="Times New Roman"/>
            <w:color w:val="000000"/>
          </w:rPr>
          <w:delText>’</w:delText>
        </w:r>
        <w:r w:rsidDel="00914D9E">
          <w:rPr>
            <w:rFonts w:ascii="Times New Roman" w:hAnsi="Times New Roman"/>
            <w:color w:val="000000"/>
          </w:rPr>
          <w:delText>s experience of the world is objective and they usually see exactly what happened.</w:delText>
        </w:r>
      </w:del>
    </w:p>
    <w:p w:rsidR="00391FF3" w:rsidDel="00914D9E" w:rsidRDefault="00391FF3">
      <w:pPr>
        <w:widowControl w:val="0"/>
        <w:suppressAutoHyphens/>
        <w:autoSpaceDE w:val="0"/>
        <w:autoSpaceDN w:val="0"/>
        <w:adjustRightInd w:val="0"/>
        <w:spacing w:after="1" w:line="240" w:lineRule="auto"/>
        <w:rPr>
          <w:del w:id="137"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38" w:author="Jeff" w:date="2015-05-14T06:02:00Z"/>
          <w:rFonts w:ascii="Times New Roman" w:hAnsi="Times New Roman"/>
          <w:color w:val="000000"/>
        </w:rPr>
      </w:pPr>
      <w:del w:id="139" w:author="Jeff" w:date="2015-05-14T06:02:00Z">
        <w:r w:rsidDel="00914D9E">
          <w:rPr>
            <w:rFonts w:ascii="Times New Roman" w:hAnsi="Times New Roman"/>
            <w:color w:val="000000"/>
          </w:rPr>
          <w:delText>ANS:</w:delText>
        </w:r>
        <w:r w:rsidDel="00914D9E">
          <w:rPr>
            <w:rFonts w:ascii="Times New Roman" w:hAnsi="Times New Roman"/>
            <w:color w:val="000000"/>
          </w:rPr>
          <w:tab/>
          <w:delText>F</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delText>REF:</w:delText>
        </w:r>
        <w:r w:rsidDel="00914D9E">
          <w:rPr>
            <w:rFonts w:ascii="Times New Roman" w:hAnsi="Times New Roman"/>
            <w:color w:val="000000"/>
          </w:rPr>
          <w:tab/>
          <w:delText>Seven Unifying Themes</w:delText>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40" w:author="Jeff" w:date="2015-05-14T06:02:00Z"/>
          <w:rFonts w:ascii="Times New Roman" w:hAnsi="Times New Roman"/>
          <w:color w:val="000000"/>
          <w:sz w:val="2"/>
          <w:szCs w:val="2"/>
        </w:rPr>
      </w:pPr>
      <w:del w:id="141" w:author="Jeff" w:date="2015-05-14T06:02:00Z">
        <w:r w:rsidDel="00914D9E">
          <w:rPr>
            <w:rFonts w:ascii="Times New Roman" w:hAnsi="Times New Roman"/>
            <w:color w:val="000000"/>
          </w:rPr>
          <w:delText>OBJ:</w:delText>
        </w:r>
        <w:r w:rsidDel="00914D9E">
          <w:rPr>
            <w:rFonts w:ascii="Times New Roman" w:hAnsi="Times New Roman"/>
            <w:color w:val="000000"/>
          </w:rPr>
          <w:tab/>
          <w:delText>1.12</w:delText>
        </w:r>
      </w:del>
    </w:p>
    <w:p w:rsidR="00391FF3" w:rsidDel="00914D9E" w:rsidRDefault="00391FF3">
      <w:pPr>
        <w:widowControl w:val="0"/>
        <w:suppressAutoHyphens/>
        <w:autoSpaceDE w:val="0"/>
        <w:autoSpaceDN w:val="0"/>
        <w:adjustRightInd w:val="0"/>
        <w:spacing w:after="0" w:line="240" w:lineRule="auto"/>
        <w:rPr>
          <w:del w:id="142" w:author="Jeff" w:date="2015-05-14T06:02:00Z"/>
          <w:rFonts w:ascii="Times New Roman" w:hAnsi="Times New Roman"/>
          <w:color w:val="000000"/>
        </w:rPr>
      </w:pPr>
    </w:p>
    <w:p w:rsidR="00391FF3" w:rsidDel="00914D9E" w:rsidRDefault="00391FF3">
      <w:pPr>
        <w:keepLines/>
        <w:tabs>
          <w:tab w:val="right" w:pos="-180"/>
          <w:tab w:val="left" w:pos="0"/>
        </w:tabs>
        <w:suppressAutoHyphens/>
        <w:autoSpaceDE w:val="0"/>
        <w:autoSpaceDN w:val="0"/>
        <w:adjustRightInd w:val="0"/>
        <w:spacing w:after="0" w:line="240" w:lineRule="auto"/>
        <w:ind w:hanging="630"/>
        <w:rPr>
          <w:del w:id="143" w:author="Jeff" w:date="2015-05-14T06:02:00Z"/>
          <w:rFonts w:ascii="Times New Roman" w:hAnsi="Times New Roman"/>
          <w:color w:val="000000"/>
          <w:sz w:val="2"/>
          <w:szCs w:val="2"/>
        </w:rPr>
      </w:pPr>
      <w:del w:id="144" w:author="Jeff" w:date="2015-05-14T06:02:00Z">
        <w:r w:rsidDel="00914D9E">
          <w:rPr>
            <w:rFonts w:ascii="Times New Roman" w:hAnsi="Times New Roman"/>
            <w:color w:val="000000"/>
          </w:rPr>
          <w:tab/>
          <w:delText>18.</w:delText>
        </w:r>
        <w:r w:rsidDel="00914D9E">
          <w:rPr>
            <w:rFonts w:ascii="Times New Roman" w:hAnsi="Times New Roman"/>
            <w:color w:val="000000"/>
          </w:rPr>
          <w:tab/>
          <w:delText>Consistent class attendance is associated with higher grades.</w:delText>
        </w:r>
      </w:del>
    </w:p>
    <w:p w:rsidR="00391FF3" w:rsidDel="00914D9E" w:rsidRDefault="00391FF3">
      <w:pPr>
        <w:widowControl w:val="0"/>
        <w:suppressAutoHyphens/>
        <w:autoSpaceDE w:val="0"/>
        <w:autoSpaceDN w:val="0"/>
        <w:adjustRightInd w:val="0"/>
        <w:spacing w:after="1" w:line="240" w:lineRule="auto"/>
        <w:rPr>
          <w:del w:id="145" w:author="Jeff" w:date="2015-05-14T06:02:00Z"/>
          <w:rFonts w:ascii="Times New Roman" w:hAnsi="Times New Roman"/>
          <w:color w:val="000000"/>
        </w:rPr>
      </w:pPr>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46" w:author="Jeff" w:date="2015-05-14T06:02:00Z"/>
          <w:rFonts w:ascii="Times New Roman" w:hAnsi="Times New Roman"/>
          <w:color w:val="000000"/>
        </w:rPr>
      </w:pPr>
      <w:del w:id="147" w:author="Jeff" w:date="2015-05-14T06:02:00Z">
        <w:r w:rsidDel="00914D9E">
          <w:rPr>
            <w:rFonts w:ascii="Times New Roman" w:hAnsi="Times New Roman"/>
            <w:color w:val="000000"/>
          </w:rPr>
          <w:delText>ANS:</w:delText>
        </w:r>
        <w:r w:rsidDel="00914D9E">
          <w:rPr>
            <w:rFonts w:ascii="Times New Roman" w:hAnsi="Times New Roman"/>
            <w:color w:val="000000"/>
          </w:rPr>
          <w:tab/>
          <w:delText>T</w:delText>
        </w:r>
        <w:r w:rsidDel="00914D9E">
          <w:rPr>
            <w:rFonts w:ascii="Times New Roman" w:hAnsi="Times New Roman"/>
            <w:color w:val="000000"/>
          </w:rPr>
          <w:tab/>
          <w:delText>PTS:</w:delText>
        </w:r>
        <w:r w:rsidDel="00914D9E">
          <w:rPr>
            <w:rFonts w:ascii="Times New Roman" w:hAnsi="Times New Roman"/>
            <w:color w:val="000000"/>
          </w:rPr>
          <w:tab/>
          <w:delText>1</w:delText>
        </w:r>
        <w:r w:rsidDel="00914D9E">
          <w:rPr>
            <w:rFonts w:ascii="Times New Roman" w:hAnsi="Times New Roman"/>
            <w:color w:val="000000"/>
          </w:rPr>
          <w:tab/>
        </w:r>
      </w:del>
    </w:p>
    <w:p w:rsidR="00391FF3" w:rsidDel="00914D9E"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del w:id="148" w:author="Jeff" w:date="2015-05-14T06:02:00Z"/>
          <w:rFonts w:ascii="Times New Roman" w:hAnsi="Times New Roman"/>
          <w:color w:val="000000"/>
          <w:sz w:val="2"/>
          <w:szCs w:val="2"/>
        </w:rPr>
      </w:pPr>
      <w:del w:id="149" w:author="Jeff" w:date="2015-05-14T06:02:00Z">
        <w:r w:rsidDel="00914D9E">
          <w:rPr>
            <w:rFonts w:ascii="Times New Roman" w:hAnsi="Times New Roman"/>
            <w:color w:val="000000"/>
          </w:rPr>
          <w:delText>REF:</w:delText>
        </w:r>
        <w:r w:rsidDel="00914D9E">
          <w:rPr>
            <w:rFonts w:ascii="Times New Roman" w:hAnsi="Times New Roman"/>
            <w:color w:val="000000"/>
          </w:rPr>
          <w:tab/>
          <w:delText>Personal Application: Improving Academic Performance</w:delText>
        </w:r>
        <w:r w:rsidDel="00914D9E">
          <w:rPr>
            <w:rFonts w:ascii="Times New Roman" w:hAnsi="Times New Roman"/>
            <w:color w:val="000000"/>
          </w:rPr>
          <w:tab/>
          <w:delText>OBJ:</w:delText>
        </w:r>
        <w:r w:rsidDel="00914D9E">
          <w:rPr>
            <w:rFonts w:ascii="Times New Roman" w:hAnsi="Times New Roman"/>
            <w:color w:val="000000"/>
          </w:rPr>
          <w:tab/>
          <w:delText>1.13</w:delText>
        </w:r>
      </w:del>
    </w:p>
    <w:p w:rsidR="00391FF3" w:rsidRDefault="00391FF3">
      <w:pPr>
        <w:widowControl w:val="0"/>
        <w:suppressAutoHyphens/>
        <w:autoSpaceDE w:val="0"/>
        <w:autoSpaceDN w:val="0"/>
        <w:adjustRightInd w:val="0"/>
        <w:spacing w:after="0" w:line="240" w:lineRule="auto"/>
        <w:rPr>
          <w:rFonts w:ascii="Times New Roman" w:hAnsi="Times New Roman"/>
          <w:color w:val="000000"/>
          <w:sz w:val="36"/>
          <w:szCs w:val="36"/>
        </w:rPr>
      </w:pPr>
    </w:p>
    <w:p w:rsidR="00391FF3" w:rsidRDefault="00391FF3">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SHORT ANSWER</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Who is Wilhelm Wundt? Why is he important to modern-day psychology?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Wilhelm Wundt is considered the founder of the scientific discipline of psychology. He established the first psychological research laboratory in 1879 in Leipzig, Germany, and argued that psychology should be the study of consciousness.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076CC1">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Name three significant individuals in the early development of psychology as a discipline, and describe their major contributions to the field.</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Answers to this question could vary. Individuals who could be discussed include Wilhelm Wundt, William James, John Watson, B.F. Skinner, Abraham Maslow, and Carl Rogers..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076CC1">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Briefly discuss and contrast the five schools of psychological thought that were developed after Freud</w:t>
      </w:r>
      <w:r w:rsidR="00907E0A">
        <w:rPr>
          <w:rFonts w:ascii="Times New Roman" w:hAnsi="Times New Roman"/>
          <w:color w:val="000000"/>
        </w:rPr>
        <w:t>’</w:t>
      </w:r>
      <w:r>
        <w:rPr>
          <w:rFonts w:ascii="Times New Roman" w:hAnsi="Times New Roman"/>
          <w:color w:val="000000"/>
        </w:rPr>
        <w:t>s psychodynamic theory.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rPr>
      </w:pPr>
      <w:proofErr w:type="spellStart"/>
      <w:r>
        <w:rPr>
          <w:rFonts w:ascii="Times New Roman" w:hAnsi="Times New Roman"/>
          <w:color w:val="000000"/>
        </w:rPr>
        <w:t>Behaviorism</w:t>
      </w:r>
      <w:r>
        <w:rPr>
          <w:rFonts w:ascii="Symbol" w:hAnsi="Symbol" w:cs="Symbol"/>
          <w:color w:val="000000"/>
        </w:rPr>
        <w:t></w:t>
      </w:r>
      <w:r>
        <w:rPr>
          <w:rFonts w:ascii="Times New Roman" w:hAnsi="Times New Roman"/>
          <w:color w:val="000000"/>
        </w:rPr>
        <w:t>focuses</w:t>
      </w:r>
      <w:proofErr w:type="spellEnd"/>
      <w:r>
        <w:rPr>
          <w:rFonts w:ascii="Times New Roman" w:hAnsi="Times New Roman"/>
          <w:color w:val="000000"/>
        </w:rPr>
        <w:t xml:space="preserve"> on observable events that can be studied scientifically</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proofErr w:type="spellStart"/>
      <w:r>
        <w:rPr>
          <w:rFonts w:ascii="Times New Roman" w:hAnsi="Times New Roman"/>
          <w:color w:val="000000"/>
        </w:rPr>
        <w:t>Humanism</w:t>
      </w:r>
      <w:r>
        <w:rPr>
          <w:rFonts w:ascii="Symbol" w:hAnsi="Symbol" w:cs="Symbol"/>
          <w:color w:val="000000"/>
        </w:rPr>
        <w:t></w:t>
      </w:r>
      <w:r>
        <w:rPr>
          <w:rFonts w:ascii="Times New Roman" w:hAnsi="Times New Roman"/>
          <w:color w:val="000000"/>
        </w:rPr>
        <w:t>focuses</w:t>
      </w:r>
      <w:proofErr w:type="spellEnd"/>
      <w:r>
        <w:rPr>
          <w:rFonts w:ascii="Times New Roman" w:hAnsi="Times New Roman"/>
          <w:color w:val="000000"/>
        </w:rPr>
        <w:t xml:space="preserve"> on the human potential for personal growth</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proofErr w:type="spellStart"/>
      <w:r>
        <w:rPr>
          <w:rFonts w:ascii="Times New Roman" w:hAnsi="Times New Roman"/>
          <w:color w:val="000000"/>
        </w:rPr>
        <w:t>Cognitive</w:t>
      </w:r>
      <w:r>
        <w:rPr>
          <w:rFonts w:ascii="Symbol" w:hAnsi="Symbol" w:cs="Symbol"/>
          <w:color w:val="000000"/>
        </w:rPr>
        <w:t></w:t>
      </w:r>
      <w:r>
        <w:rPr>
          <w:rFonts w:ascii="Times New Roman" w:hAnsi="Times New Roman"/>
          <w:color w:val="000000"/>
        </w:rPr>
        <w:t>focuses</w:t>
      </w:r>
      <w:proofErr w:type="spellEnd"/>
      <w:r>
        <w:rPr>
          <w:rFonts w:ascii="Times New Roman" w:hAnsi="Times New Roman"/>
          <w:color w:val="000000"/>
        </w:rPr>
        <w:t xml:space="preserve"> on the importance of mental processes and how individuals acquire, store, and process information</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proofErr w:type="spellStart"/>
      <w:r>
        <w:rPr>
          <w:rFonts w:ascii="Times New Roman" w:hAnsi="Times New Roman"/>
          <w:color w:val="000000"/>
        </w:rPr>
        <w:t>Biological</w:t>
      </w:r>
      <w:r>
        <w:rPr>
          <w:rFonts w:ascii="Symbol" w:hAnsi="Symbol" w:cs="Symbol"/>
          <w:color w:val="000000"/>
        </w:rPr>
        <w:t></w:t>
      </w:r>
      <w:r>
        <w:rPr>
          <w:rFonts w:ascii="Times New Roman" w:hAnsi="Times New Roman"/>
          <w:color w:val="000000"/>
        </w:rPr>
        <w:t>focuses</w:t>
      </w:r>
      <w:proofErr w:type="spellEnd"/>
      <w:r>
        <w:rPr>
          <w:rFonts w:ascii="Times New Roman" w:hAnsi="Times New Roman"/>
          <w:color w:val="000000"/>
        </w:rPr>
        <w:t xml:space="preserve"> on the role of bodily and biochemical processes that underlie behavior</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proofErr w:type="spellStart"/>
      <w:r>
        <w:rPr>
          <w:rFonts w:ascii="Times New Roman" w:hAnsi="Times New Roman"/>
          <w:color w:val="000000"/>
        </w:rPr>
        <w:t>Evolutionary</w:t>
      </w:r>
      <w:r>
        <w:rPr>
          <w:rFonts w:ascii="Symbol" w:hAnsi="Symbol" w:cs="Symbol"/>
          <w:color w:val="000000"/>
        </w:rPr>
        <w:t></w:t>
      </w:r>
      <w:r>
        <w:rPr>
          <w:rFonts w:ascii="Times New Roman" w:hAnsi="Times New Roman"/>
          <w:color w:val="000000"/>
        </w:rPr>
        <w:t>examines</w:t>
      </w:r>
      <w:proofErr w:type="spellEnd"/>
      <w:r>
        <w:rPr>
          <w:rFonts w:ascii="Times New Roman" w:hAnsi="Times New Roman"/>
          <w:color w:val="000000"/>
        </w:rPr>
        <w:t xml:space="preserve"> the role of natural selection</w:t>
      </w:r>
      <w:r w:rsidR="00095103">
        <w:rPr>
          <w:rFonts w:ascii="Times New Roman" w:hAnsi="Times New Roman"/>
          <w:color w:val="000000"/>
        </w:rPr>
        <w:t xml:space="preserve"> </w:t>
      </w:r>
      <w:ins w:id="150" w:author="Jeff" w:date="2015-05-14T06:07:00Z">
        <w:r w:rsidR="00095103">
          <w:rPr>
            <w:rFonts w:ascii="Times New Roman" w:hAnsi="Times New Roman"/>
            <w:color w:val="000000"/>
          </w:rPr>
          <w:t>via adaptation to the environment</w:t>
        </w:r>
      </w:ins>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076CC1">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 xml:space="preserve">s Early History; </w:t>
      </w:r>
      <w:r w:rsidR="00076CC1">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907E0A" w:rsidRDefault="00907E0A">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Briefly describe the advances and changes that occurred in psychological thinking after World War II.</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As a result of the demands of the war, psychology became a profession as well as a science. In addition, in the 1950s and 1960s, advances in the study of cognition and the physiological basis of behavior led psychology to an increased interest in the relationships between bodily structures and biochemical processes and helped it to return to its roots through a return to an interest in mental processes. In the 1980s, Western psychology developed a greater interest in how cultural factors influence behavior. The 1990s saw the emergence of the evolutionary psychology, and in the beginning of the </w:t>
      </w:r>
      <w:r w:rsidR="00907E0A">
        <w:rPr>
          <w:rFonts w:ascii="Times New Roman" w:hAnsi="Times New Roman"/>
          <w:color w:val="000000"/>
        </w:rPr>
        <w:t xml:space="preserve">twenty-first </w:t>
      </w:r>
      <w:r>
        <w:rPr>
          <w:rFonts w:ascii="Times New Roman" w:hAnsi="Times New Roman"/>
          <w:color w:val="000000"/>
        </w:rPr>
        <w:t>century, positive psychology became an influential force in psychology.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8A7F48">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Briefly summarize the basic tenets of evolutionary psychology.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The central premise of the evolutionary viewpoint in psychology is that natural selection favors behaviors that enhance reproductive success.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8A7F48">
        <w:rPr>
          <w:rFonts w:ascii="Times New Roman" w:hAnsi="Times New Roman"/>
          <w:color w:val="000000"/>
        </w:rPr>
        <w:t xml:space="preserve">1.2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Modern History</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How is psychology defined today?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Psychology is the science that studies behavior and the physiological and cognitive processes that underlie it AND the profession that applies the accumulated knowledge of the science to practical problems.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8A7F48">
        <w:rPr>
          <w:rFonts w:ascii="Times New Roman" w:hAnsi="Times New Roman"/>
          <w:color w:val="000000"/>
        </w:rPr>
        <w:t xml:space="preserve">1.3 </w:t>
      </w:r>
      <w:r>
        <w:rPr>
          <w:rFonts w:ascii="Times New Roman" w:hAnsi="Times New Roman"/>
          <w:color w:val="000000"/>
        </w:rPr>
        <w:t>Psychology Today: Vigorous and Diversified</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Briefly describe the differences between research psychology and applied psychology, and describe two types of applied psychology specializations.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Although research psychologists often work in higher education settings, some work as consultants, therapists, and counselors and generally focus on researching one of </w:t>
      </w:r>
      <w:del w:id="151" w:author="Jeff" w:date="2015-05-14T06:14:00Z">
        <w:r w:rsidDel="008A7F48">
          <w:rPr>
            <w:rFonts w:ascii="Times New Roman" w:hAnsi="Times New Roman"/>
            <w:color w:val="000000"/>
          </w:rPr>
          <w:delText>seven</w:delText>
        </w:r>
      </w:del>
      <w:ins w:id="152" w:author="Jeff" w:date="2015-05-14T06:14:00Z">
        <w:r w:rsidR="008A7F48">
          <w:rPr>
            <w:rFonts w:ascii="Times New Roman" w:hAnsi="Times New Roman"/>
            <w:color w:val="000000"/>
          </w:rPr>
          <w:t>nine</w:t>
        </w:r>
      </w:ins>
      <w:r>
        <w:rPr>
          <w:rFonts w:ascii="Times New Roman" w:hAnsi="Times New Roman"/>
          <w:color w:val="000000"/>
        </w:rPr>
        <w:t xml:space="preserve"> broad areas of specialization. Applied psychologists generally are those who deliver professional services to the public.  Applied specializations include clinical, counseling, industrial-organizational, and school.</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8A7F48">
        <w:rPr>
          <w:rFonts w:ascii="Times New Roman" w:hAnsi="Times New Roman"/>
          <w:color w:val="000000"/>
        </w:rPr>
        <w:t xml:space="preserve">1.3 </w:t>
      </w:r>
      <w:r>
        <w:rPr>
          <w:rFonts w:ascii="Times New Roman" w:hAnsi="Times New Roman"/>
          <w:color w:val="000000"/>
        </w:rPr>
        <w:t>Psychology Today: Vigorous and Diversified</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Identify two different types of research psychologists and briefly compare the types of issues they study.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Answers to this question could vary. Research areas that could be discussed include developmental, social, </w:t>
      </w:r>
      <w:ins w:id="153" w:author="Jeff" w:date="2015-05-14T06:15:00Z">
        <w:r w:rsidR="00A350B3">
          <w:rPr>
            <w:rFonts w:ascii="Times New Roman" w:hAnsi="Times New Roman"/>
            <w:color w:val="000000"/>
          </w:rPr>
          <w:t xml:space="preserve">educational, health, </w:t>
        </w:r>
      </w:ins>
      <w:r>
        <w:rPr>
          <w:rFonts w:ascii="Times New Roman" w:hAnsi="Times New Roman"/>
          <w:color w:val="000000"/>
        </w:rPr>
        <w:t>experimental, physiological, cognitive, personality, and psychometrics.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A350B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r>
      <w:r w:rsidR="00A350B3">
        <w:rPr>
          <w:rFonts w:ascii="Times New Roman" w:hAnsi="Times New Roman"/>
          <w:color w:val="000000"/>
        </w:rPr>
        <w:t>REF:</w:t>
      </w:r>
      <w:r w:rsidR="00A350B3">
        <w:rPr>
          <w:rFonts w:ascii="Times New Roman" w:hAnsi="Times New Roman"/>
          <w:color w:val="000000"/>
        </w:rPr>
        <w:tab/>
        <w:t>1.3 Psychology Today: Vigorous and Diversified</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9.</w:t>
      </w:r>
      <w:r>
        <w:rPr>
          <w:rFonts w:ascii="Times New Roman" w:hAnsi="Times New Roman"/>
          <w:color w:val="000000"/>
        </w:rPr>
        <w:tab/>
        <w:t>How do a psychologist and psychiatrist differ? How are they the same?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Psychiatry is a branch of medicine concerned with the diagnosis and treatment of psychological disorders and is practiced by medical doctors. Psychiatrists earn an M.D. degree after which they do residencies in psychiatry.</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Psychologists will earn a PhD., </w:t>
      </w:r>
      <w:proofErr w:type="spellStart"/>
      <w:r>
        <w:rPr>
          <w:rFonts w:ascii="Times New Roman" w:hAnsi="Times New Roman"/>
          <w:color w:val="000000"/>
        </w:rPr>
        <w:t>Ed.D</w:t>
      </w:r>
      <w:proofErr w:type="spellEnd"/>
      <w:r>
        <w:rPr>
          <w:rFonts w:ascii="Times New Roman" w:hAnsi="Times New Roman"/>
          <w:color w:val="000000"/>
        </w:rPr>
        <w:t xml:space="preserve">., or </w:t>
      </w:r>
      <w:proofErr w:type="spellStart"/>
      <w:r>
        <w:rPr>
          <w:rFonts w:ascii="Times New Roman" w:hAnsi="Times New Roman"/>
          <w:color w:val="000000"/>
        </w:rPr>
        <w:t>PsyD</w:t>
      </w:r>
      <w:proofErr w:type="spellEnd"/>
      <w:r>
        <w:rPr>
          <w:rFonts w:ascii="Times New Roman" w:hAnsi="Times New Roman"/>
          <w:color w:val="000000"/>
        </w:rPr>
        <w:t>. degree.  Psychologists generally take a nonmedical approach to treating psychological problems.  Clinical psychology is only one area of specialization in psychology</w:t>
      </w:r>
      <w:r>
        <w:rPr>
          <w:rFonts w:ascii="Symbol" w:hAnsi="Symbol" w:cs="Symbol"/>
          <w:color w:val="000000"/>
        </w:rPr>
        <w:t></w:t>
      </w:r>
      <w:r>
        <w:rPr>
          <w:rFonts w:ascii="Symbol" w:hAnsi="Symbol" w:cs="Symbol"/>
          <w:color w:val="000000"/>
        </w:rPr>
        <w:t></w:t>
      </w:r>
      <w:r>
        <w:rPr>
          <w:rFonts w:ascii="Times New Roman" w:hAnsi="Times New Roman"/>
          <w:color w:val="000000"/>
        </w:rPr>
        <w:t>a discipline that has a much broader scope than psychiatry.</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Both psychologists and psychiatrists deal with the diagnosis and treatment of disorders.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7E7608">
        <w:rPr>
          <w:rFonts w:ascii="Times New Roman" w:hAnsi="Times New Roman"/>
          <w:color w:val="000000"/>
        </w:rPr>
        <w:t xml:space="preserve">1.3 </w:t>
      </w:r>
      <w:r>
        <w:rPr>
          <w:rFonts w:ascii="Times New Roman" w:hAnsi="Times New Roman"/>
          <w:color w:val="000000"/>
        </w:rPr>
        <w:t>Psychology Today: Vigorous and Diversified</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10.</w:t>
      </w:r>
      <w:r>
        <w:rPr>
          <w:rFonts w:ascii="Times New Roman" w:hAnsi="Times New Roman"/>
          <w:color w:val="000000"/>
        </w:rPr>
        <w:tab/>
        <w:t>Briefly summarize the advice provided in the text on how to develop sound study habits and get more out of lectures.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Effective studying is crucial to success in college, and most students need to set up an organized program to promote adequate study. The program could include setting up a schedule for studying, studying in a place where you can concentrate, and rewarding your studying.  To get more out of lectures, students should attend class on a regular basis, stay attentive during class, engage in active listening, read ahead in the textbook to prepare for class, take comprehensive and organized notes, and ask questions during class.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A0947">
        <w:rPr>
          <w:rFonts w:ascii="Times New Roman" w:hAnsi="Times New Roman"/>
          <w:color w:val="000000"/>
        </w:rPr>
        <w:t xml:space="preserve">1.5 </w:t>
      </w:r>
      <w:r>
        <w:rPr>
          <w:rFonts w:ascii="Times New Roman" w:hAnsi="Times New Roman"/>
          <w:color w:val="000000"/>
        </w:rPr>
        <w:t>Personal Application: Improving Academic Performance</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11.</w:t>
      </w:r>
      <w:r>
        <w:rPr>
          <w:rFonts w:ascii="Times New Roman" w:hAnsi="Times New Roman"/>
          <w:color w:val="000000"/>
        </w:rPr>
        <w:tab/>
        <w:t>What is critical thinking and why is it important in psychology?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Critical thinking is purposeful, reasoned thinking that increases the probability of a desirable outcome. Since psychology is theoretically diverse and assumes that behavior is complex and determined by multiple causes, psychologists must be systematic yet flexible and persistent in their thinking. They must be able to distinguish between facts, opinions and reasoned judgments, understand probability, generate multiple solutions, and understand how causality is determined.</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4A0947">
        <w:rPr>
          <w:rFonts w:ascii="Times New Roman" w:hAnsi="Times New Roman"/>
          <w:color w:val="000000"/>
        </w:rPr>
        <w:t xml:space="preserve">1.6 </w:t>
      </w:r>
      <w:r>
        <w:rPr>
          <w:rFonts w:ascii="Times New Roman" w:hAnsi="Times New Roman"/>
          <w:color w:val="000000"/>
        </w:rPr>
        <w:t>Critical Thinking Application: Developing Critical Thinking Skills</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4A0947">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sz w:val="36"/>
          <w:szCs w:val="36"/>
        </w:rPr>
      </w:pPr>
    </w:p>
    <w:p w:rsidR="00907E0A" w:rsidRDefault="00907E0A">
      <w:pPr>
        <w:widowControl w:val="0"/>
        <w:suppressAutoHyphens/>
        <w:autoSpaceDE w:val="0"/>
        <w:autoSpaceDN w:val="0"/>
        <w:adjustRightInd w:val="0"/>
        <w:spacing w:after="0" w:line="240" w:lineRule="auto"/>
        <w:rPr>
          <w:rFonts w:ascii="Times New Roman" w:hAnsi="Times New Roman"/>
          <w:color w:val="000000"/>
          <w:sz w:val="36"/>
          <w:szCs w:val="36"/>
        </w:rPr>
      </w:pPr>
    </w:p>
    <w:p w:rsidR="00907E0A" w:rsidRDefault="00907E0A">
      <w:pPr>
        <w:widowControl w:val="0"/>
        <w:suppressAutoHyphens/>
        <w:autoSpaceDE w:val="0"/>
        <w:autoSpaceDN w:val="0"/>
        <w:adjustRightInd w:val="0"/>
        <w:spacing w:after="0" w:line="240" w:lineRule="auto"/>
        <w:rPr>
          <w:rFonts w:ascii="Times New Roman" w:hAnsi="Times New Roman"/>
          <w:color w:val="000000"/>
          <w:sz w:val="36"/>
          <w:szCs w:val="36"/>
        </w:rPr>
      </w:pPr>
    </w:p>
    <w:p w:rsidR="00907E0A" w:rsidRDefault="00907E0A">
      <w:pPr>
        <w:widowControl w:val="0"/>
        <w:suppressAutoHyphens/>
        <w:autoSpaceDE w:val="0"/>
        <w:autoSpaceDN w:val="0"/>
        <w:adjustRightInd w:val="0"/>
        <w:spacing w:after="0" w:line="240" w:lineRule="auto"/>
        <w:rPr>
          <w:rFonts w:ascii="Times New Roman" w:hAnsi="Times New Roman"/>
          <w:color w:val="000000"/>
          <w:sz w:val="36"/>
          <w:szCs w:val="36"/>
        </w:rPr>
      </w:pPr>
    </w:p>
    <w:p w:rsidR="00391FF3" w:rsidRDefault="00391FF3">
      <w:pPr>
        <w:widowControl w:val="0"/>
        <w:suppressAutoHyphens/>
        <w:autoSpaceDE w:val="0"/>
        <w:autoSpaceDN w:val="0"/>
        <w:adjustRightInd w:val="0"/>
        <w:spacing w:after="0" w:line="240" w:lineRule="auto"/>
        <w:ind w:left="-630"/>
        <w:rPr>
          <w:rFonts w:ascii="Times New Roman" w:hAnsi="Times New Roman"/>
          <w:color w:val="000000"/>
          <w:sz w:val="2"/>
          <w:szCs w:val="2"/>
        </w:rPr>
      </w:pPr>
      <w:r>
        <w:rPr>
          <w:rFonts w:ascii="Times New Roman" w:hAnsi="Times New Roman"/>
          <w:b/>
          <w:bCs/>
          <w:color w:val="000000"/>
        </w:rPr>
        <w:t>ESSAY</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1.</w:t>
      </w:r>
      <w:r>
        <w:rPr>
          <w:rFonts w:ascii="Times New Roman" w:hAnsi="Times New Roman"/>
          <w:color w:val="000000"/>
        </w:rPr>
        <w:tab/>
        <w:t>Discuss the contributions of structuralism and functionalism to the evolution of psychology as a discipline.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 xml:space="preserve">Both perspectives reflect the early view that consciousness is the appropriate subject matter for the new science, but they differed in regard to how consciousness should be studied. With Wilhelm Wundt and Edward </w:t>
      </w:r>
      <w:proofErr w:type="spellStart"/>
      <w:r>
        <w:rPr>
          <w:rFonts w:ascii="Times New Roman" w:hAnsi="Times New Roman"/>
          <w:color w:val="000000"/>
        </w:rPr>
        <w:t>Titchener</w:t>
      </w:r>
      <w:proofErr w:type="spellEnd"/>
      <w:r>
        <w:rPr>
          <w:rFonts w:ascii="Times New Roman" w:hAnsi="Times New Roman"/>
          <w:color w:val="000000"/>
        </w:rPr>
        <w:t xml:space="preserve">, the </w:t>
      </w:r>
      <w:proofErr w:type="spellStart"/>
      <w:r>
        <w:rPr>
          <w:rFonts w:ascii="Times New Roman" w:hAnsi="Times New Roman"/>
          <w:color w:val="000000"/>
        </w:rPr>
        <w:t>structuralists</w:t>
      </w:r>
      <w:proofErr w:type="spellEnd"/>
      <w:r>
        <w:rPr>
          <w:rFonts w:ascii="Times New Roman" w:hAnsi="Times New Roman"/>
          <w:color w:val="000000"/>
        </w:rPr>
        <w:t xml:space="preserve"> believed that consciousness should be broken down into its basic elements through introspection. Led by William James, the functionalists emphasized the adaptive purposes of consciousness, arguing that psychologists should look at the continuous flow of thought rather than its static elements. </w:t>
      </w:r>
      <w:del w:id="154" w:author="Jeff" w:date="2015-05-14T06:28:00Z">
        <w:r w:rsidDel="005B33AA">
          <w:rPr>
            <w:rFonts w:ascii="Times New Roman" w:hAnsi="Times New Roman"/>
            <w:color w:val="000000"/>
          </w:rPr>
          <w:delText>Its practical and applied focus</w:delText>
        </w:r>
      </w:del>
      <w:ins w:id="155" w:author="Jeff" w:date="2015-05-14T06:28:00Z">
        <w:r w:rsidR="005B33AA">
          <w:rPr>
            <w:rFonts w:ascii="Times New Roman" w:hAnsi="Times New Roman"/>
            <w:color w:val="000000"/>
          </w:rPr>
          <w:t>Functionalism helped</w:t>
        </w:r>
      </w:ins>
      <w:r>
        <w:rPr>
          <w:rFonts w:ascii="Times New Roman" w:hAnsi="Times New Roman"/>
          <w:color w:val="000000"/>
        </w:rPr>
        <w:t xml:space="preserve"> generate</w:t>
      </w:r>
      <w:del w:id="156" w:author="Jeff" w:date="2015-05-14T06:28:00Z">
        <w:r w:rsidDel="005B33AA">
          <w:rPr>
            <w:rFonts w:ascii="Times New Roman" w:hAnsi="Times New Roman"/>
            <w:color w:val="000000"/>
          </w:rPr>
          <w:delText>d</w:delText>
        </w:r>
      </w:del>
      <w:r>
        <w:rPr>
          <w:rFonts w:ascii="Times New Roman" w:hAnsi="Times New Roman"/>
          <w:color w:val="000000"/>
        </w:rPr>
        <w:t xml:space="preserve"> advances in the study of mental testing, child development, and gender differences. Functionalism</w:t>
      </w:r>
      <w:del w:id="157" w:author="Jeff" w:date="2015-05-14T06:28:00Z">
        <w:r w:rsidDel="005B33AA">
          <w:rPr>
            <w:rFonts w:ascii="Times New Roman" w:hAnsi="Times New Roman"/>
            <w:color w:val="000000"/>
          </w:rPr>
          <w:delText>, too,</w:delText>
        </w:r>
      </w:del>
      <w:r>
        <w:rPr>
          <w:rFonts w:ascii="Times New Roman" w:hAnsi="Times New Roman"/>
          <w:color w:val="000000"/>
        </w:rPr>
        <w:t xml:space="preserve"> gradually faded away, but left applied psychology and behaviorism as its enduring descendants.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5B33AA">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Understand</w:t>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2.</w:t>
      </w:r>
      <w:r>
        <w:rPr>
          <w:rFonts w:ascii="Times New Roman" w:hAnsi="Times New Roman"/>
          <w:color w:val="000000"/>
        </w:rPr>
        <w:tab/>
        <w:t>Compare and contrast the psychoanalytic, behaviorist, and humanist assumptions about psychology and human behavior.</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Psychoanalysts focus on unconscious drives when trying to explain human personality, motivation, and behavior. This rather pessimistic view of humanity places people at the mercy of primitive drives of which they are often unaware. Behaviorists argued that psychologists should only study what can be directly observed (i.e. behavior) and should abandon any attempt to study consciousness.  Behaviorists argue that behavior develops under the control of the environment and that humans therefore do not have free will. Humanists emphasize unique human qualities such as self-concept, freedom, and potential for personal growth. This is an optimistic view of humanity.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2533FC">
        <w:rPr>
          <w:rFonts w:ascii="Times New Roman" w:hAnsi="Times New Roman"/>
          <w:color w:val="000000"/>
        </w:rPr>
        <w:t xml:space="preserve">1.1 </w:t>
      </w:r>
      <w:r>
        <w:rPr>
          <w:rFonts w:ascii="Times New Roman" w:hAnsi="Times New Roman"/>
          <w:color w:val="000000"/>
        </w:rPr>
        <w:t>Psychology</w:t>
      </w:r>
      <w:r w:rsidR="00907E0A">
        <w:rPr>
          <w:rFonts w:ascii="Times New Roman" w:hAnsi="Times New Roman"/>
          <w:color w:val="000000"/>
        </w:rPr>
        <w:t>’</w:t>
      </w:r>
      <w:r>
        <w:rPr>
          <w:rFonts w:ascii="Times New Roman" w:hAnsi="Times New Roman"/>
          <w:color w:val="000000"/>
        </w:rPr>
        <w:t>s Early History</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3.</w:t>
      </w:r>
      <w:r>
        <w:rPr>
          <w:rFonts w:ascii="Times New Roman" w:hAnsi="Times New Roman"/>
          <w:color w:val="000000"/>
        </w:rPr>
        <w:tab/>
        <w:t>Compare and contrast the research interests of a developmental psychologist, a physiological psychologist, a social psychologist, and a cognitive psychologist on the topic of love.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Developmental psychologists look at human development across the lifespan; they would likely focus on how people of various ages might experience or define love. Physiological psychologists would focus on the biological and genetic aspects of behavior and thus would be likely to focus on hormone levels and other biological aspects of behavior. Social psychologists focus on the role of social forces in governing behavior and might look at the roles that attitudes, prejudices, and group memberships play in people</w:t>
      </w:r>
      <w:r w:rsidR="00907E0A">
        <w:rPr>
          <w:rFonts w:ascii="Times New Roman" w:hAnsi="Times New Roman"/>
          <w:color w:val="000000"/>
        </w:rPr>
        <w:t>’</w:t>
      </w:r>
      <w:r>
        <w:rPr>
          <w:rFonts w:ascii="Times New Roman" w:hAnsi="Times New Roman"/>
          <w:color w:val="000000"/>
        </w:rPr>
        <w:t>s experience of love. Cognitive psychologists focus on mental processes such as memory, reasoning, language, and creativity and thus would be likely to examine how these would influence an individual</w:t>
      </w:r>
      <w:r w:rsidR="00907E0A">
        <w:rPr>
          <w:rFonts w:ascii="Times New Roman" w:hAnsi="Times New Roman"/>
          <w:color w:val="000000"/>
        </w:rPr>
        <w:t>’</w:t>
      </w:r>
      <w:r>
        <w:rPr>
          <w:rFonts w:ascii="Times New Roman" w:hAnsi="Times New Roman"/>
          <w:color w:val="000000"/>
        </w:rPr>
        <w:t>s experience of love.</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2533FC">
        <w:rPr>
          <w:rFonts w:ascii="Times New Roman" w:hAnsi="Times New Roman"/>
          <w:color w:val="000000"/>
        </w:rPr>
        <w:t xml:space="preserve">1.3 </w:t>
      </w:r>
      <w:r>
        <w:rPr>
          <w:rFonts w:ascii="Times New Roman" w:hAnsi="Times New Roman"/>
          <w:color w:val="000000"/>
        </w:rPr>
        <w:t>Psychology Today: Vigorous and Diversified</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4.</w:t>
      </w:r>
      <w:r>
        <w:rPr>
          <w:rFonts w:ascii="Times New Roman" w:hAnsi="Times New Roman"/>
          <w:color w:val="000000"/>
        </w:rPr>
        <w:tab/>
        <w:t xml:space="preserve">Imagine that you are the president of a large corporation that designs different products for the home. Your company designs everything from cleaning </w:t>
      </w:r>
      <w:del w:id="158" w:author="Jeff" w:date="2015-05-14T07:00:00Z">
        <w:r w:rsidDel="002533FC">
          <w:rPr>
            <w:rFonts w:ascii="Times New Roman" w:hAnsi="Times New Roman"/>
            <w:color w:val="000000"/>
          </w:rPr>
          <w:delText>powders</w:delText>
        </w:r>
      </w:del>
      <w:ins w:id="159" w:author="Jeff" w:date="2015-05-14T07:00:00Z">
        <w:r w:rsidR="002533FC">
          <w:rPr>
            <w:rFonts w:ascii="Times New Roman" w:hAnsi="Times New Roman"/>
            <w:color w:val="000000"/>
          </w:rPr>
          <w:t>products</w:t>
        </w:r>
      </w:ins>
      <w:r>
        <w:rPr>
          <w:rFonts w:ascii="Times New Roman" w:hAnsi="Times New Roman"/>
          <w:color w:val="000000"/>
        </w:rPr>
        <w:t xml:space="preserve"> to furniture. What type of applied psychologist would you hire to work in your company? Explain how having this person on staff would benefit your company.</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Industrial/organizational psychologists work in the world of business and industry. Their tasks could include running human resources departments, working to improve staff morale and attitudes, striving to increase job satisfaction and productivity, examining organizational structures and procedures, and making other recommendations for improvements in the work environment.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2533FC">
        <w:rPr>
          <w:rFonts w:ascii="Times New Roman" w:hAnsi="Times New Roman"/>
          <w:color w:val="000000"/>
        </w:rPr>
        <w:t xml:space="preserve">1.3 </w:t>
      </w:r>
      <w:r>
        <w:rPr>
          <w:rFonts w:ascii="Times New Roman" w:hAnsi="Times New Roman"/>
          <w:color w:val="000000"/>
        </w:rPr>
        <w:t>Psychology Today: Vigorous and Diversified</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5.</w:t>
      </w:r>
      <w:r>
        <w:rPr>
          <w:rFonts w:ascii="Times New Roman" w:hAnsi="Times New Roman"/>
          <w:color w:val="000000"/>
        </w:rPr>
        <w:tab/>
        <w:t>Your text identifies three unifying themes that relate to psychology as a field of study. Identify each of these themes and show how each theme might be relevant in investigating clinical depression.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Psychology is empirical, theoretically diverse, and evolves in a </w:t>
      </w:r>
      <w:proofErr w:type="spellStart"/>
      <w:r>
        <w:rPr>
          <w:rFonts w:ascii="Times New Roman" w:hAnsi="Times New Roman"/>
          <w:color w:val="000000"/>
        </w:rPr>
        <w:t>sociohistorical</w:t>
      </w:r>
      <w:proofErr w:type="spellEnd"/>
      <w:r>
        <w:rPr>
          <w:rFonts w:ascii="Times New Roman" w:hAnsi="Times New Roman"/>
          <w:color w:val="000000"/>
        </w:rPr>
        <w:t xml:space="preserve"> context.</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Answers to the remainder of this question will require students to come up with applications of these themes that go beyond the information in the text. Some points that might be covered include clearly defining depression and specifying the population to be observed and studied (empirical); looking for possible biological, social, and environmental causes of, or treatments for, depression (theoretically diverse); and changing perceptions of depression from a hidden disorder to one that has advertisements for treatments in magazines and on television (</w:t>
      </w:r>
      <w:proofErr w:type="spellStart"/>
      <w:r>
        <w:rPr>
          <w:rFonts w:ascii="Times New Roman" w:hAnsi="Times New Roman"/>
          <w:color w:val="000000"/>
        </w:rPr>
        <w:t>sociohistorical</w:t>
      </w:r>
      <w:proofErr w:type="spellEnd"/>
      <w:r>
        <w:rPr>
          <w:rFonts w:ascii="Times New Roman" w:hAnsi="Times New Roman"/>
          <w:color w:val="000000"/>
        </w:rPr>
        <w:t xml:space="preserve"> context).</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2533FC">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Think Critically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6.</w:t>
      </w:r>
      <w:r>
        <w:rPr>
          <w:rFonts w:ascii="Times New Roman" w:hAnsi="Times New Roman"/>
          <w:color w:val="000000"/>
        </w:rPr>
        <w:tab/>
        <w:t>Your text identifies four unifying themes that relate to psychology</w:t>
      </w:r>
      <w:r w:rsidR="00907E0A">
        <w:rPr>
          <w:rFonts w:ascii="Times New Roman" w:hAnsi="Times New Roman"/>
          <w:color w:val="000000"/>
        </w:rPr>
        <w:t>’</w:t>
      </w:r>
      <w:r>
        <w:rPr>
          <w:rFonts w:ascii="Times New Roman" w:hAnsi="Times New Roman"/>
          <w:color w:val="000000"/>
        </w:rPr>
        <w:t>s subject matter. Identify each of these themes and show how each theme might be relevant in investigating clinical depression.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Behavior is determined by multiple causes, is shaped by cultural heritage, is influenced jointly by heredity and environment, and people</w:t>
      </w:r>
      <w:r w:rsidR="00907E0A">
        <w:rPr>
          <w:rFonts w:ascii="Times New Roman" w:hAnsi="Times New Roman"/>
          <w:color w:val="000000"/>
        </w:rPr>
        <w:t>’</w:t>
      </w:r>
      <w:r>
        <w:rPr>
          <w:rFonts w:ascii="Times New Roman" w:hAnsi="Times New Roman"/>
          <w:color w:val="000000"/>
        </w:rPr>
        <w:t>s experience of the world is highly subjective.</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Answers to the remainder of this question will require students to come up with applications of these themes that go beyond the information in the text. Some points that might be covered include the fact that depression involves complex behavior that has multiple causes (multifactorial causation); a discussion of cross-cultural views on depression (cultural heritage); a discussion of the question as to whether depression may be situational or biological; and a discussion as to the subjectivity in defining and describing depression.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AA74CA">
        <w:rPr>
          <w:rFonts w:ascii="Times New Roman" w:hAnsi="Times New Roman"/>
          <w:color w:val="000000"/>
        </w:rPr>
        <w:t xml:space="preserve">1.4 </w:t>
      </w:r>
      <w:r>
        <w:rPr>
          <w:rFonts w:ascii="Times New Roman" w:hAnsi="Times New Roman"/>
          <w:color w:val="000000"/>
        </w:rPr>
        <w:t>Seven Unifying Themes</w:t>
      </w:r>
      <w:r>
        <w:rPr>
          <w:rFonts w:ascii="Times New Roman" w:hAnsi="Times New Roman"/>
          <w:color w:val="000000"/>
        </w:rPr>
        <w:tab/>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Think Critically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7.</w:t>
      </w:r>
      <w:r>
        <w:rPr>
          <w:rFonts w:ascii="Times New Roman" w:hAnsi="Times New Roman"/>
          <w:color w:val="000000"/>
        </w:rPr>
        <w:tab/>
        <w:t>Imagine that you have been asked to speak to a group of tenth-grade students who have signed up for a study skills seminar offered by a local youth group. Based on the information provided in the Personal Application, what are 5 concrete points that you would make in your presentation?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Good answers to this question should include positive advice (such as setting up a study schedule, finding a place to concentrate, rewarding studying, regular classroom attendance, listening actively during lectures, asking questions in class, etc.).</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902B13">
        <w:rPr>
          <w:rFonts w:ascii="Times New Roman" w:hAnsi="Times New Roman"/>
          <w:color w:val="000000"/>
        </w:rPr>
        <w:t xml:space="preserve">1.5 </w:t>
      </w:r>
      <w:r>
        <w:rPr>
          <w:rFonts w:ascii="Times New Roman" w:hAnsi="Times New Roman"/>
          <w:color w:val="000000"/>
        </w:rPr>
        <w:t>Personal Application: Improving Academic Performance</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p w:rsidR="00391FF3" w:rsidRDefault="00391FF3">
      <w:pPr>
        <w:widowControl w:val="0"/>
        <w:suppressAutoHyphens/>
        <w:autoSpaceDE w:val="0"/>
        <w:autoSpaceDN w:val="0"/>
        <w:adjustRightInd w:val="0"/>
        <w:spacing w:after="0" w:line="240" w:lineRule="auto"/>
        <w:rPr>
          <w:rFonts w:ascii="Times New Roman" w:hAnsi="Times New Roman"/>
          <w:color w:val="000000"/>
        </w:rPr>
      </w:pPr>
    </w:p>
    <w:p w:rsidR="00391FF3" w:rsidRDefault="00391FF3">
      <w:pPr>
        <w:keepLines/>
        <w:tabs>
          <w:tab w:val="right" w:pos="-180"/>
          <w:tab w:val="left" w:pos="0"/>
        </w:tabs>
        <w:suppressAutoHyphens/>
        <w:autoSpaceDE w:val="0"/>
        <w:autoSpaceDN w:val="0"/>
        <w:adjustRightInd w:val="0"/>
        <w:spacing w:after="0" w:line="240" w:lineRule="auto"/>
        <w:ind w:hanging="630"/>
        <w:rPr>
          <w:rFonts w:ascii="Times New Roman" w:hAnsi="Times New Roman"/>
          <w:color w:val="000000"/>
          <w:sz w:val="2"/>
          <w:szCs w:val="2"/>
        </w:rPr>
      </w:pPr>
      <w:r>
        <w:rPr>
          <w:rFonts w:ascii="Times New Roman" w:hAnsi="Times New Roman"/>
          <w:color w:val="000000"/>
        </w:rPr>
        <w:tab/>
        <w:t>8.</w:t>
      </w:r>
      <w:r>
        <w:rPr>
          <w:rFonts w:ascii="Times New Roman" w:hAnsi="Times New Roman"/>
          <w:color w:val="000000"/>
        </w:rPr>
        <w:tab/>
        <w:t>The Critical Thinking Application in your text lists five skills that are exhibited by critical thinkers. Identify three of these skills and show how they might be used by a college student trying to decide whether or not to take antidepressant medication.</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ANS:</w:t>
      </w:r>
      <w:r>
        <w:rPr>
          <w:rFonts w:ascii="Times New Roman" w:hAnsi="Times New Roman"/>
          <w:color w:val="000000"/>
        </w:rPr>
        <w:tab/>
      </w: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Critical thinkers</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1. understand and use the principles of scientific investigation. (How can the effectiveness of the medication be determined?)</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2. apply the rules of formal and informal logic. (Why might antidepressants be so commonly prescribed?)</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3. think effectively in terms of probabilities. (What is the likelihood that the medication will work?)</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4. carefully evaluate the quality of information. (What is the source of the research on antidepressant medications?)</w:t>
      </w:r>
    </w:p>
    <w:p w:rsidR="00391FF3" w:rsidRDefault="00391FF3">
      <w:pPr>
        <w:keepLines/>
        <w:suppressAutoHyphens/>
        <w:autoSpaceDE w:val="0"/>
        <w:autoSpaceDN w:val="0"/>
        <w:adjustRightInd w:val="0"/>
        <w:spacing w:after="0" w:line="240" w:lineRule="auto"/>
        <w:rPr>
          <w:rFonts w:ascii="Times New Roman" w:hAnsi="Times New Roman"/>
          <w:color w:val="000000"/>
        </w:rPr>
      </w:pPr>
    </w:p>
    <w:p w:rsidR="00391FF3" w:rsidRDefault="00391FF3">
      <w:pPr>
        <w:keepLines/>
        <w:suppressAutoHyphens/>
        <w:autoSpaceDE w:val="0"/>
        <w:autoSpaceDN w:val="0"/>
        <w:adjustRightInd w:val="0"/>
        <w:spacing w:after="0" w:line="240" w:lineRule="auto"/>
        <w:rPr>
          <w:rFonts w:ascii="Times New Roman" w:hAnsi="Times New Roman"/>
          <w:color w:val="000000"/>
          <w:sz w:val="2"/>
          <w:szCs w:val="2"/>
        </w:rPr>
      </w:pPr>
      <w:r>
        <w:rPr>
          <w:rFonts w:ascii="Times New Roman" w:hAnsi="Times New Roman"/>
          <w:color w:val="000000"/>
        </w:rPr>
        <w:t>5. analyze arguments for the soundness of the conclusions. (Do the assertions about drug effectiveness follow appropriately from the research findings?)</w:t>
      </w:r>
    </w:p>
    <w:p w:rsidR="00391FF3" w:rsidRDefault="00391FF3">
      <w:pPr>
        <w:widowControl w:val="0"/>
        <w:suppressAutoHyphens/>
        <w:autoSpaceDE w:val="0"/>
        <w:autoSpaceDN w:val="0"/>
        <w:adjustRightInd w:val="0"/>
        <w:spacing w:after="1" w:line="240" w:lineRule="auto"/>
        <w:rPr>
          <w:rFonts w:ascii="Times New Roman" w:hAnsi="Times New Roman"/>
          <w:color w:val="000000"/>
        </w:rPr>
      </w:pPr>
    </w:p>
    <w:p w:rsidR="00391FF3" w:rsidRDefault="00391FF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r>
        <w:rPr>
          <w:rFonts w:ascii="Times New Roman" w:hAnsi="Times New Roman"/>
          <w:color w:val="000000"/>
        </w:rPr>
        <w:t>PTS:</w:t>
      </w:r>
      <w:r>
        <w:rPr>
          <w:rFonts w:ascii="Times New Roman" w:hAnsi="Times New Roman"/>
          <w:color w:val="000000"/>
        </w:rPr>
        <w:tab/>
        <w:t>1</w:t>
      </w:r>
      <w:r>
        <w:rPr>
          <w:rFonts w:ascii="Times New Roman" w:hAnsi="Times New Roman"/>
          <w:color w:val="000000"/>
        </w:rPr>
        <w:tab/>
        <w:t>REF:</w:t>
      </w:r>
      <w:r>
        <w:rPr>
          <w:rFonts w:ascii="Times New Roman" w:hAnsi="Times New Roman"/>
          <w:color w:val="000000"/>
        </w:rPr>
        <w:tab/>
      </w:r>
      <w:r w:rsidR="00902B13">
        <w:rPr>
          <w:rFonts w:ascii="Times New Roman" w:hAnsi="Times New Roman"/>
          <w:color w:val="000000"/>
        </w:rPr>
        <w:t xml:space="preserve">1.6 </w:t>
      </w:r>
      <w:r>
        <w:rPr>
          <w:rFonts w:ascii="Times New Roman" w:hAnsi="Times New Roman"/>
          <w:color w:val="000000"/>
        </w:rPr>
        <w:t>Critical Thinking Application: Developing Critical Thinking Skills</w:t>
      </w:r>
    </w:p>
    <w:p w:rsidR="00391FF3" w:rsidRDefault="00B524E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color w:val="000000"/>
        </w:rPr>
      </w:pPr>
      <w:bookmarkStart w:id="160" w:name="_GoBack"/>
      <w:bookmarkEnd w:id="160"/>
      <w:r>
        <w:rPr>
          <w:rFonts w:ascii="Times New Roman" w:hAnsi="Times New Roman"/>
          <w:color w:val="000000"/>
        </w:rPr>
        <w:t>DIF</w:t>
      </w:r>
      <w:r w:rsidR="00391FF3">
        <w:rPr>
          <w:rFonts w:ascii="Times New Roman" w:hAnsi="Times New Roman"/>
          <w:color w:val="000000"/>
        </w:rPr>
        <w:t>:</w:t>
      </w:r>
      <w:r w:rsidR="00391FF3">
        <w:rPr>
          <w:rFonts w:ascii="Times New Roman" w:hAnsi="Times New Roman"/>
          <w:color w:val="000000"/>
        </w:rPr>
        <w:tab/>
      </w:r>
      <w:r w:rsidR="00A350B3">
        <w:rPr>
          <w:rFonts w:ascii="Times New Roman" w:hAnsi="Times New Roman"/>
          <w:color w:val="000000"/>
        </w:rPr>
        <w:t>Apply</w:t>
      </w:r>
      <w:r w:rsidR="00391FF3">
        <w:rPr>
          <w:rFonts w:ascii="Times New Roman" w:hAnsi="Times New Roman"/>
          <w:color w:val="000000"/>
        </w:rPr>
        <w:tab/>
      </w:r>
    </w:p>
    <w:sectPr w:rsidR="00391FF3" w:rsidSect="00A84450">
      <w:footerReference w:type="default" r:id="rId6"/>
      <w:pgSz w:w="12240" w:h="15840"/>
      <w:pgMar w:top="720" w:right="1080" w:bottom="1440" w:left="2070" w:header="720" w:footer="720" w:gutter="0"/>
      <w:pgNumType w:start="629"/>
      <w:cols w:space="720" w:equalWidth="0">
        <w:col w:w="909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0C7C" w:rsidRDefault="00E70C7C" w:rsidP="00A84450">
      <w:pPr>
        <w:spacing w:after="0" w:line="240" w:lineRule="auto"/>
      </w:pPr>
      <w:r>
        <w:separator/>
      </w:r>
    </w:p>
  </w:endnote>
  <w:endnote w:type="continuationSeparator" w:id="0">
    <w:p w:rsidR="00E70C7C" w:rsidRDefault="00E70C7C" w:rsidP="00A84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4450" w:rsidRDefault="00A84450">
    <w:pPr>
      <w:pStyle w:val="a5"/>
      <w:jc w:val="center"/>
    </w:pPr>
    <w:r>
      <w:fldChar w:fldCharType="begin"/>
    </w:r>
    <w:r>
      <w:instrText xml:space="preserve"> PAGE   \* MERGEFORMAT </w:instrText>
    </w:r>
    <w:r>
      <w:fldChar w:fldCharType="separate"/>
    </w:r>
    <w:r w:rsidR="00902B13">
      <w:rPr>
        <w:noProof/>
      </w:rPr>
      <w:t>639</w:t>
    </w:r>
    <w:r>
      <w:fldChar w:fldCharType="end"/>
    </w:r>
  </w:p>
  <w:p w:rsidR="00A84450" w:rsidRDefault="00A8445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0C7C" w:rsidRDefault="00E70C7C" w:rsidP="00A84450">
      <w:pPr>
        <w:spacing w:after="0" w:line="240" w:lineRule="auto"/>
      </w:pPr>
      <w:r>
        <w:separator/>
      </w:r>
    </w:p>
  </w:footnote>
  <w:footnote w:type="continuationSeparator" w:id="0">
    <w:p w:rsidR="00E70C7C" w:rsidRDefault="00E70C7C" w:rsidP="00A844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7A1"/>
    <w:rsid w:val="00076CC1"/>
    <w:rsid w:val="00095103"/>
    <w:rsid w:val="001C27A1"/>
    <w:rsid w:val="002533FC"/>
    <w:rsid w:val="00391FF3"/>
    <w:rsid w:val="0046180B"/>
    <w:rsid w:val="004A0947"/>
    <w:rsid w:val="005B33AA"/>
    <w:rsid w:val="00672E50"/>
    <w:rsid w:val="00750B27"/>
    <w:rsid w:val="007D2A64"/>
    <w:rsid w:val="007E7608"/>
    <w:rsid w:val="008900E2"/>
    <w:rsid w:val="008A7F48"/>
    <w:rsid w:val="00902B13"/>
    <w:rsid w:val="00907E0A"/>
    <w:rsid w:val="00914D9E"/>
    <w:rsid w:val="00A117C4"/>
    <w:rsid w:val="00A350B3"/>
    <w:rsid w:val="00A84450"/>
    <w:rsid w:val="00AA74CA"/>
    <w:rsid w:val="00B524E9"/>
    <w:rsid w:val="00B96E30"/>
    <w:rsid w:val="00CA3586"/>
    <w:rsid w:val="00CA42DC"/>
    <w:rsid w:val="00E70C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chartTrackingRefBased/>
  <w15:docId w15:val="{977DA459-32B2-4D62-9362-A84594A8D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84450"/>
    <w:pPr>
      <w:tabs>
        <w:tab w:val="center" w:pos="4680"/>
        <w:tab w:val="right" w:pos="9360"/>
      </w:tabs>
    </w:pPr>
  </w:style>
  <w:style w:type="character" w:customStyle="1" w:styleId="a4">
    <w:name w:val="页眉 字符"/>
    <w:link w:val="a3"/>
    <w:uiPriority w:val="99"/>
    <w:semiHidden/>
    <w:rsid w:val="00A84450"/>
    <w:rPr>
      <w:sz w:val="22"/>
      <w:szCs w:val="22"/>
    </w:rPr>
  </w:style>
  <w:style w:type="paragraph" w:styleId="a5">
    <w:name w:val="footer"/>
    <w:basedOn w:val="a"/>
    <w:link w:val="a6"/>
    <w:uiPriority w:val="99"/>
    <w:unhideWhenUsed/>
    <w:rsid w:val="00A84450"/>
    <w:pPr>
      <w:tabs>
        <w:tab w:val="center" w:pos="4680"/>
        <w:tab w:val="right" w:pos="9360"/>
      </w:tabs>
    </w:pPr>
  </w:style>
  <w:style w:type="character" w:customStyle="1" w:styleId="a6">
    <w:name w:val="页脚 字符"/>
    <w:link w:val="a5"/>
    <w:uiPriority w:val="99"/>
    <w:rsid w:val="00A84450"/>
    <w:rPr>
      <w:sz w:val="22"/>
      <w:szCs w:val="22"/>
    </w:rPr>
  </w:style>
  <w:style w:type="paragraph" w:styleId="a7">
    <w:name w:val="Balloon Text"/>
    <w:basedOn w:val="a"/>
    <w:link w:val="a8"/>
    <w:uiPriority w:val="99"/>
    <w:semiHidden/>
    <w:unhideWhenUsed/>
    <w:rsid w:val="00A84450"/>
    <w:pPr>
      <w:spacing w:after="0" w:line="240" w:lineRule="auto"/>
    </w:pPr>
    <w:rPr>
      <w:rFonts w:ascii="Tahoma" w:hAnsi="Tahoma" w:cs="Tahoma"/>
      <w:sz w:val="16"/>
      <w:szCs w:val="16"/>
    </w:rPr>
  </w:style>
  <w:style w:type="character" w:customStyle="1" w:styleId="a8">
    <w:name w:val="批注框文本 字符"/>
    <w:link w:val="a7"/>
    <w:uiPriority w:val="99"/>
    <w:semiHidden/>
    <w:rsid w:val="00A844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3185</Words>
  <Characters>18161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Judy Tatroe</dc:creator>
  <cp:keywords/>
  <cp:lastModifiedBy>Jeff</cp:lastModifiedBy>
  <cp:revision>21</cp:revision>
  <dcterms:created xsi:type="dcterms:W3CDTF">2019-07-10T08:14:00Z</dcterms:created>
  <dcterms:modified xsi:type="dcterms:W3CDTF">2019-07-10T08:14:00Z</dcterms:modified>
</cp:coreProperties>
</file>